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3F0BD4">
      <w:pPr>
        <w:jc w:val="center"/>
        <w:outlineLvl w:val="0"/>
        <w:rPr>
          <w:sz w:val="72"/>
        </w:rPr>
      </w:pPr>
      <w:r>
        <w:rPr>
          <w:sz w:val="72"/>
        </w:rPr>
        <w:t>Western New York</w:t>
      </w:r>
    </w:p>
    <w:p w:rsidR="003F0BD4" w:rsidRPr="00253B24" w:rsidRDefault="003F0BD4" w:rsidP="003F0BD4">
      <w:pPr>
        <w:jc w:val="center"/>
        <w:outlineLvl w:val="0"/>
        <w:rPr>
          <w:sz w:val="72"/>
        </w:rPr>
      </w:pPr>
      <w:r>
        <w:rPr>
          <w:sz w:val="72"/>
        </w:rPr>
        <w:t>Regional Information Center</w:t>
      </w:r>
    </w:p>
    <w:p w:rsidR="003F0BD4" w:rsidRDefault="003F0BD4" w:rsidP="003F0BD4">
      <w:pPr>
        <w:jc w:val="center"/>
        <w:outlineLvl w:val="0"/>
        <w:rPr>
          <w:sz w:val="72"/>
        </w:rPr>
      </w:pPr>
      <w:r>
        <w:rPr>
          <w:sz w:val="72"/>
        </w:rPr>
        <w:t>IT Leaders Briefing:</w:t>
      </w:r>
    </w:p>
    <w:p w:rsidR="003F0BD4" w:rsidRPr="00253B24" w:rsidRDefault="00F06370" w:rsidP="003F0BD4">
      <w:pPr>
        <w:jc w:val="center"/>
        <w:outlineLvl w:val="0"/>
        <w:rPr>
          <w:sz w:val="72"/>
        </w:rPr>
      </w:pPr>
      <w:r>
        <w:rPr>
          <w:sz w:val="72"/>
        </w:rPr>
        <w:t>Mobile Learning Devices/</w:t>
      </w:r>
      <w:r w:rsidR="003F0BD4">
        <w:rPr>
          <w:sz w:val="72"/>
        </w:rPr>
        <w:t>Tablet Integration</w:t>
      </w:r>
    </w:p>
    <w:p w:rsidR="003F0BD4" w:rsidRDefault="003F0BD4" w:rsidP="003F0BD4">
      <w:pPr>
        <w:jc w:val="center"/>
      </w:pPr>
    </w:p>
    <w:p w:rsidR="003F0BD4" w:rsidRDefault="003F0BD4" w:rsidP="003F0BD4">
      <w:pPr>
        <w:jc w:val="center"/>
      </w:pPr>
    </w:p>
    <w:p w:rsidR="003F0BD4" w:rsidRDefault="003F0BD4" w:rsidP="003F0BD4">
      <w:pPr>
        <w:jc w:val="center"/>
      </w:pPr>
    </w:p>
    <w:p w:rsidR="003F0BD4" w:rsidRPr="000C4E8C" w:rsidRDefault="003F0BD4" w:rsidP="003F0BD4">
      <w:pPr>
        <w:jc w:val="center"/>
        <w:outlineLvl w:val="0"/>
        <w:rPr>
          <w:sz w:val="28"/>
        </w:rPr>
      </w:pPr>
      <w:r w:rsidRPr="000C4E8C">
        <w:rPr>
          <w:sz w:val="28"/>
        </w:rPr>
        <w:t>Prepared by the</w:t>
      </w:r>
    </w:p>
    <w:p w:rsidR="003F0BD4" w:rsidRDefault="003F0BD4" w:rsidP="003F0BD4">
      <w:pPr>
        <w:jc w:val="center"/>
        <w:rPr>
          <w:sz w:val="28"/>
        </w:rPr>
      </w:pPr>
      <w:r>
        <w:rPr>
          <w:sz w:val="28"/>
        </w:rPr>
        <w:t>Western New York</w:t>
      </w:r>
      <w:r w:rsidRPr="000C4E8C">
        <w:rPr>
          <w:sz w:val="28"/>
        </w:rPr>
        <w:t xml:space="preserve"> Regional Information Center</w:t>
      </w:r>
    </w:p>
    <w:p w:rsidR="003F0BD4" w:rsidRDefault="00FB2C84" w:rsidP="003F0BD4">
      <w:pPr>
        <w:jc w:val="center"/>
        <w:rPr>
          <w:sz w:val="28"/>
        </w:rPr>
      </w:pPr>
      <w:r>
        <w:rPr>
          <w:sz w:val="28"/>
        </w:rPr>
        <w:t xml:space="preserve">Revised </w:t>
      </w:r>
      <w:r w:rsidR="00835043">
        <w:rPr>
          <w:sz w:val="28"/>
        </w:rPr>
        <w:t>7/30/2012</w:t>
      </w:r>
    </w:p>
    <w:p w:rsidR="003F0BD4" w:rsidRPr="000C4E8C" w:rsidRDefault="003F0BD4" w:rsidP="003F0BD4">
      <w:pPr>
        <w:jc w:val="center"/>
        <w:rPr>
          <w:sz w:val="28"/>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Default="003F0BD4" w:rsidP="004D0639">
      <w:pPr>
        <w:autoSpaceDE w:val="0"/>
        <w:autoSpaceDN w:val="0"/>
        <w:adjustRightInd w:val="0"/>
        <w:spacing w:after="0" w:line="240" w:lineRule="auto"/>
        <w:rPr>
          <w:rFonts w:ascii="Helv" w:hAnsi="Helv" w:cs="Helv"/>
          <w:b/>
          <w:bCs/>
          <w:color w:val="000000"/>
          <w:sz w:val="20"/>
          <w:szCs w:val="20"/>
        </w:rPr>
      </w:pPr>
    </w:p>
    <w:p w:rsidR="003F0BD4" w:rsidRPr="00F40CAD" w:rsidRDefault="003F0BD4" w:rsidP="004D0639">
      <w:pPr>
        <w:autoSpaceDE w:val="0"/>
        <w:autoSpaceDN w:val="0"/>
        <w:adjustRightInd w:val="0"/>
        <w:spacing w:after="0" w:line="240" w:lineRule="auto"/>
        <w:rPr>
          <w:rFonts w:cstheme="minorHAnsi"/>
          <w:b/>
          <w:bCs/>
          <w:color w:val="000000"/>
          <w:sz w:val="24"/>
          <w:szCs w:val="24"/>
        </w:rPr>
      </w:pPr>
    </w:p>
    <w:p w:rsidR="004D0639" w:rsidRPr="00F40CAD" w:rsidRDefault="004D0639" w:rsidP="004D0639">
      <w:pPr>
        <w:autoSpaceDE w:val="0"/>
        <w:autoSpaceDN w:val="0"/>
        <w:adjustRightInd w:val="0"/>
        <w:spacing w:after="0" w:line="240" w:lineRule="auto"/>
        <w:rPr>
          <w:rFonts w:cstheme="minorHAnsi"/>
          <w:b/>
          <w:bCs/>
          <w:color w:val="000000"/>
          <w:sz w:val="24"/>
          <w:szCs w:val="24"/>
        </w:rPr>
      </w:pPr>
      <w:r w:rsidRPr="00F40CAD">
        <w:rPr>
          <w:rFonts w:cstheme="minorHAnsi"/>
          <w:b/>
          <w:bCs/>
          <w:color w:val="000000"/>
          <w:sz w:val="24"/>
          <w:szCs w:val="24"/>
        </w:rPr>
        <w:t xml:space="preserve">WNYRIC IT Leaders Brief: </w:t>
      </w:r>
      <w:r w:rsidR="00E21632" w:rsidRPr="00F40CAD">
        <w:rPr>
          <w:rFonts w:cstheme="minorHAnsi"/>
          <w:b/>
          <w:bCs/>
          <w:color w:val="000000"/>
          <w:sz w:val="24"/>
          <w:szCs w:val="24"/>
        </w:rPr>
        <w:t>Tablet Integration Strategies</w:t>
      </w:r>
      <w:r w:rsidRPr="00F40CAD">
        <w:rPr>
          <w:rFonts w:cstheme="minorHAnsi"/>
          <w:b/>
          <w:bCs/>
          <w:color w:val="000000"/>
          <w:sz w:val="24"/>
          <w:szCs w:val="24"/>
        </w:rPr>
        <w:t xml:space="preserve"> </w:t>
      </w:r>
      <w:r w:rsidR="00835043" w:rsidRPr="00F40CAD">
        <w:rPr>
          <w:rFonts w:cstheme="minorHAnsi"/>
          <w:b/>
          <w:bCs/>
          <w:color w:val="000000"/>
          <w:sz w:val="24"/>
          <w:szCs w:val="24"/>
        </w:rPr>
        <w:t>2012</w:t>
      </w:r>
    </w:p>
    <w:p w:rsidR="004D0639" w:rsidRPr="00F40CAD" w:rsidRDefault="004D0639" w:rsidP="004D0639">
      <w:pPr>
        <w:autoSpaceDE w:val="0"/>
        <w:autoSpaceDN w:val="0"/>
        <w:adjustRightInd w:val="0"/>
        <w:spacing w:after="0" w:line="240" w:lineRule="auto"/>
        <w:rPr>
          <w:rFonts w:cstheme="minorHAnsi"/>
          <w:b/>
          <w:bCs/>
          <w:color w:val="000000"/>
          <w:sz w:val="24"/>
          <w:szCs w:val="24"/>
        </w:rPr>
      </w:pPr>
    </w:p>
    <w:p w:rsidR="004D0639" w:rsidRPr="00F40CAD" w:rsidRDefault="004D0639" w:rsidP="004D0639">
      <w:pPr>
        <w:autoSpaceDE w:val="0"/>
        <w:autoSpaceDN w:val="0"/>
        <w:adjustRightInd w:val="0"/>
        <w:spacing w:after="0" w:line="240" w:lineRule="auto"/>
        <w:rPr>
          <w:rFonts w:cstheme="minorHAnsi"/>
          <w:b/>
          <w:bCs/>
          <w:color w:val="000000"/>
          <w:sz w:val="24"/>
          <w:szCs w:val="24"/>
          <w:u w:val="single"/>
        </w:rPr>
      </w:pPr>
      <w:r w:rsidRPr="00F40CAD">
        <w:rPr>
          <w:rFonts w:cstheme="minorHAnsi"/>
          <w:b/>
          <w:bCs/>
          <w:color w:val="000000"/>
          <w:sz w:val="24"/>
          <w:szCs w:val="24"/>
          <w:u w:val="single"/>
        </w:rPr>
        <w:t>Introduction:</w:t>
      </w:r>
    </w:p>
    <w:p w:rsidR="004D0639" w:rsidRPr="00F40CAD" w:rsidRDefault="004D0639" w:rsidP="004D0639">
      <w:pPr>
        <w:autoSpaceDE w:val="0"/>
        <w:autoSpaceDN w:val="0"/>
        <w:adjustRightInd w:val="0"/>
        <w:spacing w:after="0" w:line="240" w:lineRule="auto"/>
        <w:rPr>
          <w:rFonts w:cstheme="minorHAnsi"/>
          <w:b/>
          <w:bCs/>
          <w:color w:val="000000"/>
          <w:sz w:val="24"/>
          <w:szCs w:val="24"/>
        </w:rPr>
      </w:pPr>
    </w:p>
    <w:p w:rsidR="00A76632" w:rsidRPr="00F40CAD" w:rsidRDefault="00E21632" w:rsidP="00A76632">
      <w:pPr>
        <w:spacing w:after="0" w:line="240" w:lineRule="auto"/>
        <w:rPr>
          <w:rFonts w:cstheme="minorHAnsi"/>
          <w:sz w:val="24"/>
          <w:szCs w:val="24"/>
        </w:rPr>
      </w:pPr>
      <w:r w:rsidRPr="00F40CAD">
        <w:rPr>
          <w:rFonts w:cstheme="minorHAnsi"/>
          <w:sz w:val="24"/>
          <w:szCs w:val="24"/>
        </w:rPr>
        <w:t xml:space="preserve">The conversations regarding the safety and effectiveness of allowing </w:t>
      </w:r>
      <w:r w:rsidR="00F06370" w:rsidRPr="00F40CAD">
        <w:rPr>
          <w:rFonts w:cstheme="minorHAnsi"/>
          <w:sz w:val="24"/>
          <w:szCs w:val="24"/>
        </w:rPr>
        <w:t>Mobile Learning Devices/</w:t>
      </w:r>
      <w:r w:rsidRPr="00F40CAD">
        <w:rPr>
          <w:rFonts w:cstheme="minorHAnsi"/>
          <w:sz w:val="24"/>
          <w:szCs w:val="24"/>
        </w:rPr>
        <w:t xml:space="preserve"> tablets into our </w:t>
      </w:r>
      <w:r w:rsidR="001B19F1">
        <w:rPr>
          <w:rFonts w:cstheme="minorHAnsi"/>
          <w:sz w:val="24"/>
          <w:szCs w:val="24"/>
        </w:rPr>
        <w:t xml:space="preserve">K-12 </w:t>
      </w:r>
      <w:r w:rsidRPr="00F40CAD">
        <w:rPr>
          <w:rFonts w:cstheme="minorHAnsi"/>
          <w:sz w:val="24"/>
          <w:szCs w:val="24"/>
        </w:rPr>
        <w:t xml:space="preserve">schools has been </w:t>
      </w:r>
      <w:r w:rsidR="001B19F1">
        <w:rPr>
          <w:rFonts w:cstheme="minorHAnsi"/>
          <w:sz w:val="24"/>
          <w:szCs w:val="24"/>
        </w:rPr>
        <w:t xml:space="preserve">very </w:t>
      </w:r>
      <w:r w:rsidRPr="00F40CAD">
        <w:rPr>
          <w:rFonts w:cstheme="minorHAnsi"/>
          <w:sz w:val="24"/>
          <w:szCs w:val="24"/>
        </w:rPr>
        <w:t xml:space="preserve">active </w:t>
      </w:r>
      <w:r w:rsidR="00835043" w:rsidRPr="00F40CAD">
        <w:rPr>
          <w:rFonts w:cstheme="minorHAnsi"/>
          <w:sz w:val="24"/>
          <w:szCs w:val="24"/>
        </w:rPr>
        <w:t>the past 18 months.</w:t>
      </w:r>
      <w:r w:rsidRPr="00F40CAD">
        <w:rPr>
          <w:rFonts w:cstheme="minorHAnsi"/>
          <w:sz w:val="24"/>
          <w:szCs w:val="24"/>
        </w:rPr>
        <w:t xml:space="preserve"> </w:t>
      </w:r>
      <w:r w:rsidR="00F06370" w:rsidRPr="00F40CAD">
        <w:rPr>
          <w:rFonts w:cstheme="minorHAnsi"/>
          <w:sz w:val="24"/>
          <w:szCs w:val="24"/>
        </w:rPr>
        <w:t xml:space="preserve"> For the purpose of this revised document ONLY MLD/tablets</w:t>
      </w:r>
      <w:r w:rsidR="00A76632" w:rsidRPr="00F40CAD">
        <w:rPr>
          <w:rFonts w:cstheme="minorHAnsi"/>
          <w:sz w:val="24"/>
          <w:szCs w:val="24"/>
        </w:rPr>
        <w:t xml:space="preserve"> are being considered:</w:t>
      </w:r>
    </w:p>
    <w:p w:rsidR="00A76632" w:rsidRPr="00F40CAD" w:rsidRDefault="00F06370" w:rsidP="00A76632">
      <w:pPr>
        <w:pStyle w:val="ListParagraph"/>
        <w:numPr>
          <w:ilvl w:val="0"/>
          <w:numId w:val="18"/>
        </w:numPr>
        <w:spacing w:after="0" w:line="240" w:lineRule="auto"/>
        <w:rPr>
          <w:rFonts w:cstheme="minorHAnsi"/>
          <w:sz w:val="24"/>
          <w:szCs w:val="24"/>
        </w:rPr>
      </w:pPr>
      <w:r w:rsidRPr="00F40CAD">
        <w:rPr>
          <w:rFonts w:cstheme="minorHAnsi"/>
          <w:sz w:val="24"/>
          <w:szCs w:val="24"/>
        </w:rPr>
        <w:t xml:space="preserve"> iOS 4.x (Apple iPad 2+) </w:t>
      </w:r>
      <w:r w:rsidR="00835043" w:rsidRPr="00F40CAD">
        <w:rPr>
          <w:rFonts w:cstheme="minorHAnsi"/>
          <w:sz w:val="24"/>
          <w:szCs w:val="24"/>
        </w:rPr>
        <w:t xml:space="preserve"> - specifically</w:t>
      </w:r>
    </w:p>
    <w:p w:rsidR="00F06370" w:rsidRPr="00F40CAD" w:rsidRDefault="00F06370" w:rsidP="00A76632">
      <w:pPr>
        <w:pStyle w:val="ListParagraph"/>
        <w:numPr>
          <w:ilvl w:val="0"/>
          <w:numId w:val="18"/>
        </w:numPr>
        <w:spacing w:after="0" w:line="240" w:lineRule="auto"/>
        <w:rPr>
          <w:rFonts w:cstheme="minorHAnsi"/>
          <w:sz w:val="24"/>
          <w:szCs w:val="24"/>
        </w:rPr>
      </w:pPr>
      <w:r w:rsidRPr="00F40CAD">
        <w:rPr>
          <w:rFonts w:cstheme="minorHAnsi"/>
          <w:sz w:val="24"/>
          <w:szCs w:val="24"/>
        </w:rPr>
        <w:t>Android 3.x</w:t>
      </w:r>
      <w:r w:rsidR="00A76632" w:rsidRPr="00F40CAD">
        <w:rPr>
          <w:rFonts w:cstheme="minorHAnsi"/>
          <w:sz w:val="24"/>
          <w:szCs w:val="24"/>
        </w:rPr>
        <w:t xml:space="preserve"> – tablets only</w:t>
      </w:r>
      <w:r w:rsidR="00835043" w:rsidRPr="00F40CAD">
        <w:rPr>
          <w:rFonts w:cstheme="minorHAnsi"/>
          <w:sz w:val="24"/>
          <w:szCs w:val="24"/>
        </w:rPr>
        <w:t xml:space="preserve"> - peripherally</w:t>
      </w:r>
    </w:p>
    <w:p w:rsidR="00A76632" w:rsidRPr="00F40CAD" w:rsidRDefault="00A76632" w:rsidP="00A76632">
      <w:pPr>
        <w:spacing w:after="0" w:line="240" w:lineRule="auto"/>
        <w:ind w:left="30"/>
        <w:rPr>
          <w:rFonts w:cstheme="minorHAnsi"/>
          <w:sz w:val="24"/>
          <w:szCs w:val="24"/>
        </w:rPr>
      </w:pPr>
    </w:p>
    <w:p w:rsidR="00E21632" w:rsidRPr="00C671E9" w:rsidRDefault="00E21632" w:rsidP="00C671E9">
      <w:pPr>
        <w:autoSpaceDE w:val="0"/>
        <w:autoSpaceDN w:val="0"/>
        <w:adjustRightInd w:val="0"/>
        <w:spacing w:after="0" w:line="240" w:lineRule="auto"/>
        <w:rPr>
          <w:rFonts w:cstheme="minorHAnsi"/>
          <w:sz w:val="24"/>
          <w:szCs w:val="24"/>
        </w:rPr>
      </w:pPr>
      <w:r w:rsidRPr="00F40CAD">
        <w:rPr>
          <w:rFonts w:cstheme="minorHAnsi"/>
          <w:sz w:val="24"/>
          <w:szCs w:val="24"/>
        </w:rPr>
        <w:t>We can observe the business models thus far and with the help of Gartner and InfoTech as well as other sources state plainly that attempts by businesses</w:t>
      </w:r>
      <w:r w:rsidR="00835043" w:rsidRPr="00F40CAD">
        <w:rPr>
          <w:rFonts w:cstheme="minorHAnsi"/>
          <w:sz w:val="24"/>
          <w:szCs w:val="24"/>
        </w:rPr>
        <w:t xml:space="preserve"> and school districts</w:t>
      </w:r>
      <w:r w:rsidRPr="00F40CAD">
        <w:rPr>
          <w:rFonts w:cstheme="minorHAnsi"/>
          <w:sz w:val="24"/>
          <w:szCs w:val="24"/>
        </w:rPr>
        <w:t xml:space="preserve"> to ban, discourage and control the use of these </w:t>
      </w:r>
      <w:r w:rsidR="000766BD" w:rsidRPr="00F40CAD">
        <w:rPr>
          <w:rFonts w:cstheme="minorHAnsi"/>
          <w:sz w:val="24"/>
          <w:szCs w:val="24"/>
        </w:rPr>
        <w:t xml:space="preserve">consumer driven </w:t>
      </w:r>
      <w:r w:rsidRPr="00F40CAD">
        <w:rPr>
          <w:rFonts w:cstheme="minorHAnsi"/>
          <w:sz w:val="24"/>
          <w:szCs w:val="24"/>
        </w:rPr>
        <w:t xml:space="preserve">devices have been unenforceable.    The more the IT </w:t>
      </w:r>
      <w:r w:rsidR="000B1A8E" w:rsidRPr="00F40CAD">
        <w:rPr>
          <w:rFonts w:cstheme="minorHAnsi"/>
          <w:sz w:val="24"/>
          <w:szCs w:val="24"/>
        </w:rPr>
        <w:t>Departments push</w:t>
      </w:r>
      <w:r w:rsidRPr="00F40CAD">
        <w:rPr>
          <w:rFonts w:cstheme="minorHAnsi"/>
          <w:sz w:val="24"/>
          <w:szCs w:val="24"/>
        </w:rPr>
        <w:t xml:space="preserve"> the organization standards the more employees will go outside to find the tools they want which opens up security holes.  </w:t>
      </w:r>
      <w:r w:rsidR="00C671E9" w:rsidRPr="00C671E9">
        <w:rPr>
          <w:rFonts w:cstheme="minorHAnsi"/>
          <w:sz w:val="24"/>
          <w:szCs w:val="24"/>
        </w:rPr>
        <w:t xml:space="preserve">We are also aware that </w:t>
      </w:r>
      <w:r w:rsidR="005D717A">
        <w:rPr>
          <w:rFonts w:cstheme="minorHAnsi"/>
          <w:sz w:val="24"/>
          <w:szCs w:val="24"/>
        </w:rPr>
        <w:t>a</w:t>
      </w:r>
      <w:r w:rsidR="00C671E9" w:rsidRPr="00C671E9">
        <w:rPr>
          <w:rFonts w:cstheme="minorHAnsi"/>
          <w:sz w:val="24"/>
          <w:szCs w:val="24"/>
        </w:rPr>
        <w:t xml:space="preserve">  M</w:t>
      </w:r>
      <w:r w:rsidR="005D717A">
        <w:rPr>
          <w:rFonts w:cstheme="minorHAnsi"/>
          <w:sz w:val="24"/>
          <w:szCs w:val="24"/>
        </w:rPr>
        <w:t xml:space="preserve">obile </w:t>
      </w:r>
      <w:r w:rsidR="00C671E9" w:rsidRPr="00C671E9">
        <w:rPr>
          <w:rFonts w:cstheme="minorHAnsi"/>
          <w:sz w:val="24"/>
          <w:szCs w:val="24"/>
        </w:rPr>
        <w:t>D</w:t>
      </w:r>
      <w:r w:rsidR="005D717A">
        <w:rPr>
          <w:rFonts w:cstheme="minorHAnsi"/>
          <w:sz w:val="24"/>
          <w:szCs w:val="24"/>
        </w:rPr>
        <w:t xml:space="preserve">evice </w:t>
      </w:r>
      <w:r w:rsidR="00C671E9" w:rsidRPr="00C671E9">
        <w:rPr>
          <w:rFonts w:cstheme="minorHAnsi"/>
          <w:sz w:val="24"/>
          <w:szCs w:val="24"/>
        </w:rPr>
        <w:t>M</w:t>
      </w:r>
      <w:r w:rsidR="005D717A">
        <w:rPr>
          <w:rFonts w:cstheme="minorHAnsi"/>
          <w:sz w:val="24"/>
          <w:szCs w:val="24"/>
        </w:rPr>
        <w:t>anagement (MDM)</w:t>
      </w:r>
      <w:r w:rsidR="00C671E9" w:rsidRPr="00C671E9">
        <w:rPr>
          <w:rFonts w:cstheme="minorHAnsi"/>
          <w:sz w:val="24"/>
          <w:szCs w:val="24"/>
        </w:rPr>
        <w:t xml:space="preserve"> software solution is a tool which will assist in many areas, but is not an all encompassing solution at this stage.</w:t>
      </w:r>
    </w:p>
    <w:p w:rsidR="004D0639" w:rsidRPr="00F40CAD" w:rsidRDefault="004D0639" w:rsidP="00A76632">
      <w:pPr>
        <w:autoSpaceDE w:val="0"/>
        <w:autoSpaceDN w:val="0"/>
        <w:adjustRightInd w:val="0"/>
        <w:spacing w:after="0" w:line="240" w:lineRule="auto"/>
        <w:rPr>
          <w:rFonts w:cstheme="minorHAnsi"/>
          <w:color w:val="000000"/>
          <w:sz w:val="24"/>
          <w:szCs w:val="24"/>
        </w:rPr>
      </w:pPr>
    </w:p>
    <w:p w:rsidR="004D0639" w:rsidRPr="00F40CAD" w:rsidRDefault="004D0639" w:rsidP="00A76632">
      <w:pPr>
        <w:autoSpaceDE w:val="0"/>
        <w:autoSpaceDN w:val="0"/>
        <w:adjustRightInd w:val="0"/>
        <w:spacing w:after="0" w:line="240" w:lineRule="auto"/>
        <w:rPr>
          <w:rFonts w:cstheme="minorHAnsi"/>
          <w:b/>
          <w:bCs/>
          <w:color w:val="000000"/>
          <w:sz w:val="24"/>
          <w:szCs w:val="24"/>
          <w:u w:val="single"/>
        </w:rPr>
      </w:pPr>
      <w:r w:rsidRPr="00F40CAD">
        <w:rPr>
          <w:rFonts w:cstheme="minorHAnsi"/>
          <w:b/>
          <w:bCs/>
          <w:color w:val="000000"/>
          <w:sz w:val="24"/>
          <w:szCs w:val="24"/>
          <w:u w:val="single"/>
        </w:rPr>
        <w:t>Issues for Consideration:</w:t>
      </w:r>
    </w:p>
    <w:p w:rsidR="004D0639" w:rsidRPr="00F40CAD" w:rsidRDefault="004D0639" w:rsidP="00A76632">
      <w:pPr>
        <w:autoSpaceDE w:val="0"/>
        <w:autoSpaceDN w:val="0"/>
        <w:adjustRightInd w:val="0"/>
        <w:spacing w:after="0" w:line="240" w:lineRule="auto"/>
        <w:rPr>
          <w:rFonts w:cstheme="minorHAnsi"/>
          <w:b/>
          <w:bCs/>
          <w:color w:val="000000"/>
          <w:sz w:val="24"/>
          <w:szCs w:val="24"/>
        </w:rPr>
      </w:pPr>
    </w:p>
    <w:p w:rsidR="00A76632" w:rsidRPr="00F40CAD" w:rsidRDefault="001F3CCF" w:rsidP="00A76632">
      <w:pPr>
        <w:autoSpaceDE w:val="0"/>
        <w:autoSpaceDN w:val="0"/>
        <w:adjustRightInd w:val="0"/>
        <w:spacing w:after="0" w:line="240" w:lineRule="auto"/>
        <w:rPr>
          <w:rFonts w:cstheme="minorHAnsi"/>
          <w:sz w:val="24"/>
          <w:szCs w:val="24"/>
        </w:rPr>
      </w:pPr>
      <w:r w:rsidRPr="00F40CAD">
        <w:rPr>
          <w:rFonts w:cstheme="minorHAnsi"/>
          <w:sz w:val="24"/>
          <w:szCs w:val="24"/>
        </w:rPr>
        <w:t xml:space="preserve">The administrative leadership staff in </w:t>
      </w:r>
      <w:r w:rsidRPr="00F40CAD">
        <w:rPr>
          <w:rFonts w:cstheme="minorHAnsi"/>
          <w:b/>
          <w:sz w:val="24"/>
          <w:szCs w:val="24"/>
        </w:rPr>
        <w:t>K-12</w:t>
      </w:r>
      <w:r w:rsidRPr="00F40CAD">
        <w:rPr>
          <w:rFonts w:cstheme="minorHAnsi"/>
          <w:sz w:val="24"/>
          <w:szCs w:val="24"/>
        </w:rPr>
        <w:t xml:space="preserve"> </w:t>
      </w:r>
      <w:r w:rsidR="005D717A">
        <w:rPr>
          <w:rFonts w:cstheme="minorHAnsi"/>
          <w:sz w:val="24"/>
          <w:szCs w:val="24"/>
        </w:rPr>
        <w:t>must</w:t>
      </w:r>
      <w:r w:rsidR="002E61E7" w:rsidRPr="00F40CAD">
        <w:rPr>
          <w:rFonts w:cstheme="minorHAnsi"/>
          <w:sz w:val="24"/>
          <w:szCs w:val="24"/>
        </w:rPr>
        <w:t xml:space="preserve"> be cognizant of how these devices are being utilized in the classroom setting as we believe instruction tablet devices will be the “norm” within 5 years.  The following must be considered (Gartner)</w:t>
      </w:r>
      <w:r w:rsidR="00A76632" w:rsidRPr="00F40CAD">
        <w:rPr>
          <w:rFonts w:cstheme="minorHAnsi"/>
          <w:sz w:val="24"/>
          <w:szCs w:val="24"/>
        </w:rPr>
        <w:t>:</w:t>
      </w:r>
    </w:p>
    <w:p w:rsidR="002E61E7" w:rsidRPr="002E61E7" w:rsidRDefault="002E61E7" w:rsidP="002E61E7">
      <w:pPr>
        <w:numPr>
          <w:ilvl w:val="0"/>
          <w:numId w:val="22"/>
        </w:numPr>
        <w:spacing w:before="100" w:beforeAutospacing="1" w:after="100" w:afterAutospacing="1" w:line="240" w:lineRule="auto"/>
        <w:rPr>
          <w:rFonts w:eastAsia="Times New Roman" w:cstheme="minorHAnsi"/>
          <w:sz w:val="24"/>
          <w:szCs w:val="24"/>
        </w:rPr>
      </w:pPr>
      <w:r w:rsidRPr="002E61E7">
        <w:rPr>
          <w:rFonts w:eastAsia="Times New Roman" w:cstheme="minorHAnsi"/>
          <w:sz w:val="24"/>
          <w:szCs w:val="24"/>
        </w:rPr>
        <w:t xml:space="preserve">Firmly and directly connect the use of </w:t>
      </w:r>
      <w:r w:rsidR="00F40CAD">
        <w:rPr>
          <w:rFonts w:eastAsia="Times New Roman" w:cstheme="minorHAnsi"/>
          <w:sz w:val="24"/>
          <w:szCs w:val="24"/>
        </w:rPr>
        <w:t>tablet</w:t>
      </w:r>
      <w:r w:rsidRPr="002E61E7">
        <w:rPr>
          <w:rFonts w:eastAsia="Times New Roman" w:cstheme="minorHAnsi"/>
          <w:sz w:val="24"/>
          <w:szCs w:val="24"/>
        </w:rPr>
        <w:t xml:space="preserve"> owned </w:t>
      </w:r>
      <w:r w:rsidRPr="00F40CAD">
        <w:rPr>
          <w:rFonts w:eastAsia="Times New Roman" w:cstheme="minorHAnsi"/>
          <w:sz w:val="24"/>
          <w:szCs w:val="24"/>
        </w:rPr>
        <w:t>devices</w:t>
      </w:r>
      <w:r w:rsidRPr="002E61E7">
        <w:rPr>
          <w:rFonts w:eastAsia="Times New Roman" w:cstheme="minorHAnsi"/>
          <w:sz w:val="24"/>
          <w:szCs w:val="24"/>
        </w:rPr>
        <w:t xml:space="preserve"> to the academic purpose of the classroom. </w:t>
      </w:r>
    </w:p>
    <w:p w:rsidR="002E61E7" w:rsidRPr="002E61E7" w:rsidRDefault="002E61E7" w:rsidP="002E61E7">
      <w:pPr>
        <w:numPr>
          <w:ilvl w:val="0"/>
          <w:numId w:val="22"/>
        </w:numPr>
        <w:spacing w:before="100" w:beforeAutospacing="1" w:after="100" w:afterAutospacing="1" w:line="240" w:lineRule="auto"/>
        <w:rPr>
          <w:rFonts w:eastAsia="Times New Roman" w:cstheme="minorHAnsi"/>
          <w:sz w:val="24"/>
          <w:szCs w:val="24"/>
        </w:rPr>
      </w:pPr>
      <w:r w:rsidRPr="002E61E7">
        <w:rPr>
          <w:rFonts w:eastAsia="Times New Roman" w:cstheme="minorHAnsi"/>
          <w:sz w:val="24"/>
          <w:szCs w:val="24"/>
        </w:rPr>
        <w:t xml:space="preserve">Take steps to ensure that no student is disadvantaged by lack of technology, especially if you are considering initiating an active or required </w:t>
      </w:r>
      <w:r w:rsidR="005D717A">
        <w:rPr>
          <w:rFonts w:eastAsia="Times New Roman" w:cstheme="minorHAnsi"/>
          <w:sz w:val="24"/>
          <w:szCs w:val="24"/>
        </w:rPr>
        <w:t>Bring Your Own Device (</w:t>
      </w:r>
      <w:r w:rsidRPr="002E61E7">
        <w:rPr>
          <w:rFonts w:eastAsia="Times New Roman" w:cstheme="minorHAnsi"/>
          <w:sz w:val="24"/>
          <w:szCs w:val="24"/>
        </w:rPr>
        <w:t>BYOD</w:t>
      </w:r>
      <w:r w:rsidR="005D717A">
        <w:rPr>
          <w:rFonts w:eastAsia="Times New Roman" w:cstheme="minorHAnsi"/>
          <w:sz w:val="24"/>
          <w:szCs w:val="24"/>
        </w:rPr>
        <w:t>)</w:t>
      </w:r>
      <w:r w:rsidRPr="002E61E7">
        <w:rPr>
          <w:rFonts w:eastAsia="Times New Roman" w:cstheme="minorHAnsi"/>
          <w:sz w:val="24"/>
          <w:szCs w:val="24"/>
        </w:rPr>
        <w:t xml:space="preserve"> policy. </w:t>
      </w:r>
    </w:p>
    <w:p w:rsidR="002E61E7" w:rsidRPr="002E61E7" w:rsidRDefault="002E61E7" w:rsidP="002E61E7">
      <w:pPr>
        <w:numPr>
          <w:ilvl w:val="0"/>
          <w:numId w:val="22"/>
        </w:numPr>
        <w:spacing w:before="100" w:beforeAutospacing="1" w:after="100" w:afterAutospacing="1" w:line="240" w:lineRule="auto"/>
        <w:rPr>
          <w:rFonts w:eastAsia="Times New Roman" w:cstheme="minorHAnsi"/>
          <w:sz w:val="24"/>
          <w:szCs w:val="24"/>
        </w:rPr>
      </w:pPr>
      <w:r w:rsidRPr="002E61E7">
        <w:rPr>
          <w:rFonts w:eastAsia="Times New Roman" w:cstheme="minorHAnsi"/>
          <w:sz w:val="24"/>
          <w:szCs w:val="24"/>
        </w:rPr>
        <w:t>Ensure the institution's infrastructure is sufficiently robust to support a greatly increased number of personal user</w:t>
      </w:r>
      <w:r w:rsidRPr="00F40CAD">
        <w:rPr>
          <w:rFonts w:eastAsia="Times New Roman" w:cstheme="minorHAnsi"/>
          <w:sz w:val="24"/>
          <w:szCs w:val="24"/>
        </w:rPr>
        <w:t xml:space="preserve"> devices</w:t>
      </w:r>
      <w:r w:rsidRPr="002E61E7">
        <w:rPr>
          <w:rFonts w:eastAsia="Times New Roman" w:cstheme="minorHAnsi"/>
          <w:sz w:val="24"/>
          <w:szCs w:val="24"/>
        </w:rPr>
        <w:t xml:space="preserve">. </w:t>
      </w:r>
    </w:p>
    <w:p w:rsidR="002E61E7" w:rsidRPr="002E61E7" w:rsidRDefault="002E61E7" w:rsidP="002E61E7">
      <w:pPr>
        <w:numPr>
          <w:ilvl w:val="0"/>
          <w:numId w:val="22"/>
        </w:numPr>
        <w:spacing w:before="100" w:beforeAutospacing="1" w:after="100" w:afterAutospacing="1" w:line="240" w:lineRule="auto"/>
        <w:rPr>
          <w:rFonts w:eastAsia="Times New Roman" w:cstheme="minorHAnsi"/>
          <w:sz w:val="24"/>
          <w:szCs w:val="24"/>
        </w:rPr>
      </w:pPr>
      <w:r w:rsidRPr="002E61E7">
        <w:rPr>
          <w:rFonts w:eastAsia="Times New Roman" w:cstheme="minorHAnsi"/>
          <w:sz w:val="24"/>
          <w:szCs w:val="24"/>
        </w:rPr>
        <w:t>Implement and be prepared to enforce a strong, coherent acceptable-use policy (AUP) as a condition to participate</w:t>
      </w:r>
      <w:r w:rsidRPr="00F40CAD">
        <w:rPr>
          <w:rFonts w:eastAsia="Times New Roman" w:cstheme="minorHAnsi"/>
          <w:sz w:val="24"/>
          <w:szCs w:val="24"/>
        </w:rPr>
        <w:t xml:space="preserve"> in</w:t>
      </w:r>
      <w:r w:rsidRPr="002E61E7">
        <w:rPr>
          <w:rFonts w:eastAsia="Times New Roman" w:cstheme="minorHAnsi"/>
          <w:sz w:val="24"/>
          <w:szCs w:val="24"/>
        </w:rPr>
        <w:t xml:space="preserve"> the </w:t>
      </w:r>
      <w:r w:rsidR="00F40CAD">
        <w:rPr>
          <w:rFonts w:eastAsia="Times New Roman" w:cstheme="minorHAnsi"/>
          <w:sz w:val="24"/>
          <w:szCs w:val="24"/>
        </w:rPr>
        <w:t>tablet</w:t>
      </w:r>
      <w:r w:rsidRPr="002E61E7">
        <w:rPr>
          <w:rFonts w:eastAsia="Times New Roman" w:cstheme="minorHAnsi"/>
          <w:sz w:val="24"/>
          <w:szCs w:val="24"/>
        </w:rPr>
        <w:t xml:space="preserve"> environment. </w:t>
      </w:r>
    </w:p>
    <w:p w:rsidR="001F3CCF" w:rsidRDefault="001F3CCF" w:rsidP="00A76632">
      <w:pPr>
        <w:autoSpaceDE w:val="0"/>
        <w:autoSpaceDN w:val="0"/>
        <w:adjustRightInd w:val="0"/>
        <w:spacing w:after="0" w:line="240" w:lineRule="auto"/>
        <w:rPr>
          <w:rFonts w:cstheme="minorHAnsi"/>
          <w:sz w:val="24"/>
          <w:szCs w:val="24"/>
        </w:rPr>
      </w:pPr>
    </w:p>
    <w:p w:rsidR="00E14C4C" w:rsidRPr="00F40CAD" w:rsidRDefault="00E14C4C" w:rsidP="00A76632">
      <w:pPr>
        <w:autoSpaceDE w:val="0"/>
        <w:autoSpaceDN w:val="0"/>
        <w:adjustRightInd w:val="0"/>
        <w:spacing w:after="0" w:line="240" w:lineRule="auto"/>
        <w:rPr>
          <w:rFonts w:cstheme="minorHAnsi"/>
          <w:sz w:val="24"/>
          <w:szCs w:val="24"/>
        </w:rPr>
      </w:pPr>
    </w:p>
    <w:p w:rsidR="003A70E0" w:rsidRPr="00F40CAD" w:rsidRDefault="002E61E7" w:rsidP="00A76632">
      <w:pPr>
        <w:autoSpaceDE w:val="0"/>
        <w:autoSpaceDN w:val="0"/>
        <w:adjustRightInd w:val="0"/>
        <w:spacing w:after="0" w:line="240" w:lineRule="auto"/>
        <w:rPr>
          <w:rFonts w:cstheme="minorHAnsi"/>
          <w:sz w:val="24"/>
          <w:szCs w:val="24"/>
        </w:rPr>
      </w:pPr>
      <w:r w:rsidRPr="00F40CAD">
        <w:rPr>
          <w:rFonts w:cstheme="minorHAnsi"/>
          <w:sz w:val="24"/>
          <w:szCs w:val="24"/>
        </w:rPr>
        <w:lastRenderedPageBreak/>
        <w:t xml:space="preserve">Most research </w:t>
      </w:r>
      <w:r w:rsidR="005D717A">
        <w:rPr>
          <w:rFonts w:cstheme="minorHAnsi"/>
          <w:sz w:val="24"/>
          <w:szCs w:val="24"/>
        </w:rPr>
        <w:t xml:space="preserve">from researchers at </w:t>
      </w:r>
      <w:r w:rsidR="003A32D2" w:rsidRPr="00F40CAD">
        <w:rPr>
          <w:rFonts w:cstheme="minorHAnsi"/>
          <w:sz w:val="24"/>
          <w:szCs w:val="24"/>
        </w:rPr>
        <w:t>Gartner</w:t>
      </w:r>
      <w:r w:rsidRPr="00F40CAD">
        <w:rPr>
          <w:rFonts w:cstheme="minorHAnsi"/>
          <w:sz w:val="24"/>
          <w:szCs w:val="24"/>
        </w:rPr>
        <w:t xml:space="preserve"> and InfoTech </w:t>
      </w:r>
      <w:r w:rsidR="003A32D2" w:rsidRPr="00F40CAD">
        <w:rPr>
          <w:rFonts w:cstheme="minorHAnsi"/>
          <w:sz w:val="24"/>
          <w:szCs w:val="24"/>
        </w:rPr>
        <w:t xml:space="preserve">revolves around higher education, yet is applicable to K-12. The tablets provide </w:t>
      </w:r>
      <w:r w:rsidR="005D717A">
        <w:rPr>
          <w:rFonts w:cstheme="minorHAnsi"/>
          <w:sz w:val="24"/>
          <w:szCs w:val="24"/>
        </w:rPr>
        <w:t xml:space="preserve">the following types of </w:t>
      </w:r>
      <w:r w:rsidR="003A32D2" w:rsidRPr="00F40CAD">
        <w:rPr>
          <w:rFonts w:cstheme="minorHAnsi"/>
          <w:sz w:val="24"/>
          <w:szCs w:val="24"/>
        </w:rPr>
        <w:t>advantages for students from traditional laptop carts or labs</w:t>
      </w:r>
      <w:r w:rsidR="003A70E0" w:rsidRPr="00F40CAD">
        <w:rPr>
          <w:rFonts w:cstheme="minorHAnsi"/>
          <w:sz w:val="24"/>
          <w:szCs w:val="24"/>
        </w:rPr>
        <w:t>:</w:t>
      </w:r>
    </w:p>
    <w:p w:rsidR="003A70E0" w:rsidRPr="00F40CAD" w:rsidRDefault="003A70E0" w:rsidP="00A76632">
      <w:pPr>
        <w:pStyle w:val="ListParagraph"/>
        <w:numPr>
          <w:ilvl w:val="0"/>
          <w:numId w:val="17"/>
        </w:numPr>
        <w:autoSpaceDE w:val="0"/>
        <w:autoSpaceDN w:val="0"/>
        <w:adjustRightInd w:val="0"/>
        <w:spacing w:after="0" w:line="240" w:lineRule="auto"/>
        <w:rPr>
          <w:rFonts w:cstheme="minorHAnsi"/>
          <w:sz w:val="24"/>
          <w:szCs w:val="24"/>
        </w:rPr>
      </w:pPr>
      <w:r w:rsidRPr="00F40CAD">
        <w:rPr>
          <w:rFonts w:cstheme="minorHAnsi"/>
          <w:sz w:val="24"/>
          <w:szCs w:val="24"/>
        </w:rPr>
        <w:t>they are mobile</w:t>
      </w:r>
    </w:p>
    <w:p w:rsidR="003A70E0" w:rsidRPr="00F40CAD" w:rsidRDefault="003A32D2" w:rsidP="00A76632">
      <w:pPr>
        <w:pStyle w:val="ListParagraph"/>
        <w:numPr>
          <w:ilvl w:val="0"/>
          <w:numId w:val="17"/>
        </w:numPr>
        <w:autoSpaceDE w:val="0"/>
        <w:autoSpaceDN w:val="0"/>
        <w:adjustRightInd w:val="0"/>
        <w:spacing w:after="0" w:line="240" w:lineRule="auto"/>
        <w:rPr>
          <w:rFonts w:cstheme="minorHAnsi"/>
          <w:sz w:val="24"/>
          <w:szCs w:val="24"/>
        </w:rPr>
      </w:pPr>
      <w:r w:rsidRPr="00F40CAD">
        <w:rPr>
          <w:rFonts w:cstheme="minorHAnsi"/>
          <w:sz w:val="24"/>
          <w:szCs w:val="24"/>
        </w:rPr>
        <w:t xml:space="preserve"> weigh less</w:t>
      </w:r>
    </w:p>
    <w:p w:rsidR="003A70E0" w:rsidRPr="00F40CAD" w:rsidRDefault="003A32D2" w:rsidP="003A70E0">
      <w:pPr>
        <w:pStyle w:val="ListParagraph"/>
        <w:numPr>
          <w:ilvl w:val="0"/>
          <w:numId w:val="17"/>
        </w:numPr>
        <w:autoSpaceDE w:val="0"/>
        <w:autoSpaceDN w:val="0"/>
        <w:adjustRightInd w:val="0"/>
        <w:spacing w:after="0" w:line="240" w:lineRule="auto"/>
        <w:rPr>
          <w:rFonts w:cstheme="minorHAnsi"/>
          <w:sz w:val="24"/>
          <w:szCs w:val="24"/>
        </w:rPr>
      </w:pPr>
      <w:r w:rsidRPr="00F40CAD">
        <w:rPr>
          <w:rFonts w:cstheme="minorHAnsi"/>
          <w:sz w:val="24"/>
          <w:szCs w:val="24"/>
        </w:rPr>
        <w:t xml:space="preserve"> have much more efficient power consumption</w:t>
      </w:r>
    </w:p>
    <w:p w:rsidR="003A70E0" w:rsidRPr="00F40CAD" w:rsidRDefault="003A32D2" w:rsidP="003A70E0">
      <w:pPr>
        <w:pStyle w:val="ListParagraph"/>
        <w:numPr>
          <w:ilvl w:val="0"/>
          <w:numId w:val="17"/>
        </w:numPr>
        <w:autoSpaceDE w:val="0"/>
        <w:autoSpaceDN w:val="0"/>
        <w:adjustRightInd w:val="0"/>
        <w:spacing w:after="0" w:line="240" w:lineRule="auto"/>
        <w:rPr>
          <w:rFonts w:cstheme="minorHAnsi"/>
          <w:sz w:val="24"/>
          <w:szCs w:val="24"/>
        </w:rPr>
      </w:pPr>
      <w:r w:rsidRPr="00F40CAD">
        <w:rPr>
          <w:rFonts w:cstheme="minorHAnsi"/>
          <w:sz w:val="24"/>
          <w:szCs w:val="24"/>
        </w:rPr>
        <w:t xml:space="preserve"> have a flat (consistent) configuration</w:t>
      </w:r>
    </w:p>
    <w:p w:rsidR="003A70E0" w:rsidRPr="00F40CAD" w:rsidRDefault="003A70E0" w:rsidP="003A70E0">
      <w:pPr>
        <w:pStyle w:val="ListParagraph"/>
        <w:numPr>
          <w:ilvl w:val="0"/>
          <w:numId w:val="17"/>
        </w:numPr>
        <w:autoSpaceDE w:val="0"/>
        <w:autoSpaceDN w:val="0"/>
        <w:adjustRightInd w:val="0"/>
        <w:spacing w:after="0" w:line="240" w:lineRule="auto"/>
        <w:rPr>
          <w:rFonts w:cstheme="minorHAnsi"/>
          <w:sz w:val="24"/>
          <w:szCs w:val="24"/>
        </w:rPr>
      </w:pPr>
      <w:r w:rsidRPr="00F40CAD">
        <w:rPr>
          <w:rFonts w:cstheme="minorHAnsi"/>
          <w:sz w:val="24"/>
          <w:szCs w:val="24"/>
        </w:rPr>
        <w:t xml:space="preserve"> </w:t>
      </w:r>
      <w:r w:rsidR="003A32D2" w:rsidRPr="00F40CAD">
        <w:rPr>
          <w:rFonts w:cstheme="minorHAnsi"/>
          <w:sz w:val="24"/>
          <w:szCs w:val="24"/>
        </w:rPr>
        <w:t xml:space="preserve">small in size and provide e-reader capabilities.  </w:t>
      </w:r>
    </w:p>
    <w:p w:rsidR="00E14C4C" w:rsidRDefault="003A32D2" w:rsidP="00E14C4C">
      <w:pPr>
        <w:pStyle w:val="ListParagraph"/>
        <w:numPr>
          <w:ilvl w:val="0"/>
          <w:numId w:val="33"/>
        </w:numPr>
        <w:autoSpaceDE w:val="0"/>
        <w:autoSpaceDN w:val="0"/>
        <w:adjustRightInd w:val="0"/>
        <w:spacing w:after="0" w:line="240" w:lineRule="auto"/>
        <w:rPr>
          <w:rFonts w:cstheme="minorHAnsi"/>
          <w:sz w:val="24"/>
          <w:szCs w:val="24"/>
        </w:rPr>
      </w:pPr>
      <w:r w:rsidRPr="00F40CAD">
        <w:rPr>
          <w:rFonts w:cstheme="minorHAnsi"/>
          <w:sz w:val="24"/>
          <w:szCs w:val="24"/>
        </w:rPr>
        <w:t xml:space="preserve">These devices also </w:t>
      </w:r>
      <w:r w:rsidRPr="00F40CAD">
        <w:rPr>
          <w:rFonts w:cstheme="minorHAnsi"/>
          <w:b/>
          <w:sz w:val="24"/>
          <w:szCs w:val="24"/>
        </w:rPr>
        <w:t xml:space="preserve">have access to vast stores of </w:t>
      </w:r>
      <w:r w:rsidR="001C74A5" w:rsidRPr="00F40CAD">
        <w:rPr>
          <w:rFonts w:cstheme="minorHAnsi"/>
          <w:b/>
          <w:sz w:val="24"/>
          <w:szCs w:val="24"/>
        </w:rPr>
        <w:t>content</w:t>
      </w:r>
      <w:r w:rsidR="001C74A5" w:rsidRPr="00F40CAD">
        <w:rPr>
          <w:rFonts w:cstheme="minorHAnsi"/>
          <w:sz w:val="24"/>
          <w:szCs w:val="24"/>
        </w:rPr>
        <w:t>,</w:t>
      </w:r>
      <w:r w:rsidRPr="00F40CAD">
        <w:rPr>
          <w:rFonts w:cstheme="minorHAnsi"/>
          <w:sz w:val="24"/>
          <w:szCs w:val="24"/>
        </w:rPr>
        <w:t xml:space="preserve"> which can hold thousands of digital learning objects and increase the number of ways to engage students in instruction. </w:t>
      </w:r>
      <w:r w:rsidR="003E029C" w:rsidRPr="00F40CAD">
        <w:rPr>
          <w:rFonts w:cstheme="minorHAnsi"/>
          <w:sz w:val="24"/>
          <w:szCs w:val="24"/>
        </w:rPr>
        <w:t xml:space="preserve"> </w:t>
      </w:r>
    </w:p>
    <w:p w:rsidR="008218BD" w:rsidRDefault="005D717A" w:rsidP="00E14C4C">
      <w:pPr>
        <w:pStyle w:val="ListParagraph"/>
        <w:numPr>
          <w:ilvl w:val="0"/>
          <w:numId w:val="33"/>
        </w:numPr>
        <w:autoSpaceDE w:val="0"/>
        <w:autoSpaceDN w:val="0"/>
        <w:adjustRightInd w:val="0"/>
        <w:spacing w:after="0" w:line="240" w:lineRule="auto"/>
        <w:rPr>
          <w:rFonts w:cstheme="minorHAnsi"/>
          <w:sz w:val="24"/>
          <w:szCs w:val="24"/>
        </w:rPr>
      </w:pPr>
      <w:r w:rsidRPr="00E14C4C">
        <w:rPr>
          <w:rFonts w:cstheme="minorHAnsi"/>
          <w:sz w:val="24"/>
          <w:szCs w:val="24"/>
        </w:rPr>
        <w:t xml:space="preserve">The </w:t>
      </w:r>
      <w:r w:rsidR="001B19F1" w:rsidRPr="00E14C4C">
        <w:rPr>
          <w:rFonts w:cstheme="minorHAnsi"/>
          <w:sz w:val="24"/>
          <w:szCs w:val="24"/>
        </w:rPr>
        <w:t>ease of accessing high definition video through streaming</w:t>
      </w:r>
      <w:r w:rsidRPr="00E14C4C">
        <w:rPr>
          <w:rFonts w:cstheme="minorHAnsi"/>
          <w:sz w:val="24"/>
          <w:szCs w:val="24"/>
        </w:rPr>
        <w:t xml:space="preserve"> </w:t>
      </w:r>
      <w:r w:rsidR="001B19F1" w:rsidRPr="00E14C4C">
        <w:rPr>
          <w:rFonts w:cstheme="minorHAnsi"/>
          <w:sz w:val="24"/>
          <w:szCs w:val="24"/>
        </w:rPr>
        <w:t xml:space="preserve">(no downloads necessary) demonstrating a </w:t>
      </w:r>
      <w:r w:rsidRPr="00E14C4C">
        <w:rPr>
          <w:rFonts w:cstheme="minorHAnsi"/>
          <w:sz w:val="24"/>
          <w:szCs w:val="24"/>
        </w:rPr>
        <w:t xml:space="preserve"> highly effective instructional techniques is  being mentioned as rationale for integration of these devices. </w:t>
      </w:r>
    </w:p>
    <w:p w:rsidR="00E14C4C" w:rsidRPr="00E14C4C" w:rsidRDefault="00E14C4C" w:rsidP="00E14C4C">
      <w:pPr>
        <w:pStyle w:val="ListParagraph"/>
        <w:autoSpaceDE w:val="0"/>
        <w:autoSpaceDN w:val="0"/>
        <w:adjustRightInd w:val="0"/>
        <w:spacing w:after="0" w:line="240" w:lineRule="auto"/>
        <w:rPr>
          <w:rFonts w:cstheme="minorHAnsi"/>
          <w:sz w:val="24"/>
          <w:szCs w:val="24"/>
        </w:rPr>
      </w:pPr>
    </w:p>
    <w:p w:rsidR="001F3CCF" w:rsidRPr="001B19F1" w:rsidRDefault="008218BD" w:rsidP="004D0639">
      <w:pPr>
        <w:autoSpaceDE w:val="0"/>
        <w:autoSpaceDN w:val="0"/>
        <w:adjustRightInd w:val="0"/>
        <w:spacing w:after="0" w:line="240" w:lineRule="auto"/>
        <w:rPr>
          <w:rFonts w:cstheme="minorHAnsi"/>
          <w:sz w:val="24"/>
          <w:szCs w:val="24"/>
        </w:rPr>
      </w:pPr>
      <w:r w:rsidRPr="001B19F1">
        <w:rPr>
          <w:rFonts w:cstheme="minorHAnsi"/>
          <w:sz w:val="24"/>
          <w:szCs w:val="24"/>
        </w:rPr>
        <w:t>Some concerns raised in the research are:</w:t>
      </w:r>
    </w:p>
    <w:p w:rsidR="008218BD" w:rsidRPr="001B19F1" w:rsidRDefault="005D717A" w:rsidP="008218BD">
      <w:pPr>
        <w:pStyle w:val="ListParagraph"/>
        <w:numPr>
          <w:ilvl w:val="0"/>
          <w:numId w:val="31"/>
        </w:numPr>
        <w:autoSpaceDE w:val="0"/>
        <w:autoSpaceDN w:val="0"/>
        <w:adjustRightInd w:val="0"/>
        <w:spacing w:after="0" w:line="240" w:lineRule="auto"/>
        <w:rPr>
          <w:rFonts w:cstheme="minorHAnsi"/>
          <w:i/>
          <w:sz w:val="24"/>
          <w:szCs w:val="24"/>
        </w:rPr>
      </w:pPr>
      <w:r w:rsidRPr="001B19F1">
        <w:rPr>
          <w:rFonts w:cstheme="minorHAnsi"/>
          <w:i/>
          <w:sz w:val="24"/>
          <w:szCs w:val="24"/>
        </w:rPr>
        <w:t>Lack of a physical keyboard</w:t>
      </w:r>
    </w:p>
    <w:p w:rsidR="008218BD" w:rsidRPr="001B19F1" w:rsidRDefault="005D717A" w:rsidP="008218BD">
      <w:pPr>
        <w:pStyle w:val="ListParagraph"/>
        <w:numPr>
          <w:ilvl w:val="0"/>
          <w:numId w:val="31"/>
        </w:numPr>
        <w:autoSpaceDE w:val="0"/>
        <w:autoSpaceDN w:val="0"/>
        <w:adjustRightInd w:val="0"/>
        <w:spacing w:after="0" w:line="240" w:lineRule="auto"/>
        <w:rPr>
          <w:rFonts w:cstheme="minorHAnsi"/>
          <w:i/>
          <w:sz w:val="24"/>
          <w:szCs w:val="24"/>
        </w:rPr>
      </w:pPr>
      <w:r w:rsidRPr="001B19F1">
        <w:rPr>
          <w:rFonts w:cstheme="minorHAnsi"/>
          <w:i/>
          <w:sz w:val="24"/>
          <w:szCs w:val="24"/>
        </w:rPr>
        <w:t xml:space="preserve">Specific concern of an iPad include the lack of support of Flash (for common website video display) </w:t>
      </w:r>
    </w:p>
    <w:p w:rsidR="008218BD" w:rsidRPr="001B19F1" w:rsidRDefault="005D717A" w:rsidP="008218BD">
      <w:pPr>
        <w:pStyle w:val="ListParagraph"/>
        <w:numPr>
          <w:ilvl w:val="0"/>
          <w:numId w:val="31"/>
        </w:numPr>
        <w:autoSpaceDE w:val="0"/>
        <w:autoSpaceDN w:val="0"/>
        <w:adjustRightInd w:val="0"/>
        <w:spacing w:after="0" w:line="240" w:lineRule="auto"/>
        <w:rPr>
          <w:rFonts w:cstheme="minorHAnsi"/>
          <w:i/>
          <w:sz w:val="24"/>
          <w:szCs w:val="24"/>
        </w:rPr>
      </w:pPr>
      <w:r w:rsidRPr="001B19F1">
        <w:rPr>
          <w:rFonts w:cstheme="minorHAnsi"/>
          <w:i/>
          <w:sz w:val="24"/>
          <w:szCs w:val="24"/>
        </w:rPr>
        <w:t>Lack of USB port</w:t>
      </w:r>
    </w:p>
    <w:p w:rsidR="008218BD" w:rsidRPr="001B19F1" w:rsidRDefault="005D717A" w:rsidP="008218BD">
      <w:pPr>
        <w:pStyle w:val="ListParagraph"/>
        <w:numPr>
          <w:ilvl w:val="0"/>
          <w:numId w:val="31"/>
        </w:numPr>
        <w:autoSpaceDE w:val="0"/>
        <w:autoSpaceDN w:val="0"/>
        <w:adjustRightInd w:val="0"/>
        <w:spacing w:after="0" w:line="240" w:lineRule="auto"/>
        <w:rPr>
          <w:rFonts w:cstheme="minorHAnsi"/>
          <w:i/>
          <w:sz w:val="24"/>
          <w:szCs w:val="24"/>
        </w:rPr>
      </w:pPr>
      <w:r w:rsidRPr="001B19F1">
        <w:rPr>
          <w:rFonts w:cstheme="minorHAnsi"/>
          <w:i/>
          <w:sz w:val="24"/>
          <w:szCs w:val="24"/>
        </w:rPr>
        <w:t>Considerations about printing</w:t>
      </w:r>
    </w:p>
    <w:p w:rsidR="008218BD" w:rsidRPr="001B19F1" w:rsidRDefault="005D717A" w:rsidP="008218BD">
      <w:pPr>
        <w:pStyle w:val="ListParagraph"/>
        <w:numPr>
          <w:ilvl w:val="0"/>
          <w:numId w:val="31"/>
        </w:numPr>
        <w:autoSpaceDE w:val="0"/>
        <w:autoSpaceDN w:val="0"/>
        <w:adjustRightInd w:val="0"/>
        <w:spacing w:after="0" w:line="240" w:lineRule="auto"/>
        <w:rPr>
          <w:rFonts w:cstheme="minorHAnsi"/>
          <w:i/>
          <w:sz w:val="24"/>
          <w:szCs w:val="24"/>
        </w:rPr>
      </w:pPr>
      <w:r w:rsidRPr="001B19F1">
        <w:rPr>
          <w:rFonts w:cstheme="minorHAnsi"/>
          <w:i/>
          <w:sz w:val="24"/>
          <w:szCs w:val="24"/>
        </w:rPr>
        <w:t>Considerations for reading existing documents in Microsoft office need to be discussed</w:t>
      </w:r>
      <w:r w:rsidR="001B19F1">
        <w:rPr>
          <w:rFonts w:cstheme="minorHAnsi"/>
          <w:i/>
          <w:sz w:val="24"/>
          <w:szCs w:val="24"/>
        </w:rPr>
        <w:t>, although Microsoft Office for the iPad is on the current roadmap for a Fall 2012 release.</w:t>
      </w:r>
    </w:p>
    <w:p w:rsidR="001F3CCF" w:rsidRPr="00F40CAD" w:rsidRDefault="001F3CCF" w:rsidP="004D0639">
      <w:pPr>
        <w:autoSpaceDE w:val="0"/>
        <w:autoSpaceDN w:val="0"/>
        <w:adjustRightInd w:val="0"/>
        <w:spacing w:after="0" w:line="240" w:lineRule="auto"/>
        <w:rPr>
          <w:rFonts w:cstheme="minorHAnsi"/>
          <w:b/>
          <w:bCs/>
          <w:color w:val="000000"/>
          <w:sz w:val="24"/>
          <w:szCs w:val="24"/>
          <w:u w:val="single"/>
        </w:rPr>
      </w:pPr>
    </w:p>
    <w:p w:rsidR="004D0639" w:rsidRPr="00F40CAD" w:rsidRDefault="004D0639" w:rsidP="004D0639">
      <w:pPr>
        <w:autoSpaceDE w:val="0"/>
        <w:autoSpaceDN w:val="0"/>
        <w:adjustRightInd w:val="0"/>
        <w:spacing w:after="0" w:line="240" w:lineRule="auto"/>
        <w:rPr>
          <w:rFonts w:cstheme="minorHAnsi"/>
          <w:b/>
          <w:bCs/>
          <w:color w:val="000000"/>
          <w:sz w:val="24"/>
          <w:szCs w:val="24"/>
          <w:u w:val="single"/>
        </w:rPr>
      </w:pPr>
      <w:r w:rsidRPr="00F40CAD">
        <w:rPr>
          <w:rFonts w:cstheme="minorHAnsi"/>
          <w:b/>
          <w:bCs/>
          <w:color w:val="000000"/>
          <w:sz w:val="24"/>
          <w:szCs w:val="24"/>
          <w:u w:val="single"/>
        </w:rPr>
        <w:t>Management of Resources:</w:t>
      </w:r>
    </w:p>
    <w:p w:rsidR="0026199E" w:rsidRPr="00E14C4C" w:rsidRDefault="0026199E" w:rsidP="0026199E">
      <w:pPr>
        <w:pStyle w:val="NormalWeb"/>
        <w:rPr>
          <w:rFonts w:asciiTheme="minorHAnsi" w:hAnsiTheme="minorHAnsi" w:cstheme="minorHAnsi"/>
          <w:b/>
        </w:rPr>
      </w:pPr>
      <w:r w:rsidRPr="00E14C4C">
        <w:rPr>
          <w:rFonts w:asciiTheme="minorHAnsi" w:hAnsiTheme="minorHAnsi" w:cstheme="minorHAnsi"/>
          <w:b/>
        </w:rPr>
        <w:t xml:space="preserve">Wireless Connection Considerations: </w:t>
      </w:r>
    </w:p>
    <w:p w:rsidR="0026199E" w:rsidRPr="00F40CAD" w:rsidRDefault="0026199E" w:rsidP="0026199E">
      <w:pPr>
        <w:pStyle w:val="NormalWeb"/>
        <w:rPr>
          <w:rFonts w:asciiTheme="minorHAnsi" w:hAnsiTheme="minorHAnsi" w:cstheme="minorHAnsi"/>
        </w:rPr>
      </w:pPr>
      <w:r w:rsidRPr="00F40CAD">
        <w:rPr>
          <w:rFonts w:asciiTheme="minorHAnsi" w:hAnsiTheme="minorHAnsi" w:cstheme="minorHAnsi"/>
        </w:rPr>
        <w:t xml:space="preserve">Schools must ensure that the infrastructure within the institution can accommodate a greatly increased number of personal user devices that will seek access </w:t>
      </w:r>
      <w:r w:rsidR="009E3412">
        <w:rPr>
          <w:rFonts w:asciiTheme="minorHAnsi" w:hAnsiTheme="minorHAnsi" w:cstheme="minorHAnsi"/>
        </w:rPr>
        <w:t>throughout</w:t>
      </w:r>
      <w:r w:rsidRPr="00F40CAD">
        <w:rPr>
          <w:rFonts w:asciiTheme="minorHAnsi" w:hAnsiTheme="minorHAnsi" w:cstheme="minorHAnsi"/>
        </w:rPr>
        <w:t xml:space="preserve"> the campus network, without negatively impacting network performance overall. Institutions considering BYOD strategies need to thoroughly assess the number and placement of Wi-Fi access points as more and more faculty members begin to use mobile devices and rich media in</w:t>
      </w:r>
      <w:r w:rsidR="001B0F6B">
        <w:rPr>
          <w:rFonts w:asciiTheme="minorHAnsi" w:hAnsiTheme="minorHAnsi" w:cstheme="minorHAnsi"/>
        </w:rPr>
        <w:t xml:space="preserve"> </w:t>
      </w:r>
      <w:r w:rsidRPr="00F40CAD">
        <w:rPr>
          <w:rFonts w:asciiTheme="minorHAnsi" w:hAnsiTheme="minorHAnsi" w:cstheme="minorHAnsi"/>
        </w:rPr>
        <w:t>their classes.</w:t>
      </w:r>
    </w:p>
    <w:p w:rsidR="00C56332" w:rsidRDefault="0026199E" w:rsidP="0026199E">
      <w:pPr>
        <w:pStyle w:val="NormalWeb"/>
        <w:rPr>
          <w:rFonts w:asciiTheme="minorHAnsi" w:hAnsiTheme="minorHAnsi" w:cstheme="minorHAnsi"/>
        </w:rPr>
      </w:pPr>
      <w:r w:rsidRPr="00F40CAD">
        <w:rPr>
          <w:rFonts w:asciiTheme="minorHAnsi" w:hAnsiTheme="minorHAnsi" w:cstheme="minorHAnsi"/>
        </w:rPr>
        <w:t xml:space="preserve">While widespread use of personal laptops or notebooks is still the exception in a K-12 environment, the growth in tablet devices portends significant changes. Not only are tablets becoming increasingly affordable (and hence more widely available), but they are optimized for rich media and graphics, which vastly increases demand on network bandwidth. </w:t>
      </w:r>
    </w:p>
    <w:p w:rsidR="00E14C4C" w:rsidRDefault="00E14C4C" w:rsidP="003F04C9">
      <w:pPr>
        <w:rPr>
          <w:rFonts w:cstheme="minorHAnsi"/>
          <w:b/>
          <w:sz w:val="24"/>
          <w:szCs w:val="24"/>
          <w:u w:val="single"/>
        </w:rPr>
      </w:pPr>
    </w:p>
    <w:p w:rsidR="003F04C9" w:rsidRPr="00E14C4C" w:rsidRDefault="003F04C9" w:rsidP="003F04C9">
      <w:pPr>
        <w:rPr>
          <w:rFonts w:cstheme="minorHAnsi"/>
          <w:sz w:val="24"/>
          <w:szCs w:val="24"/>
        </w:rPr>
      </w:pPr>
      <w:r w:rsidRPr="00E14C4C">
        <w:rPr>
          <w:rFonts w:cstheme="minorHAnsi"/>
          <w:b/>
          <w:sz w:val="24"/>
          <w:szCs w:val="24"/>
        </w:rPr>
        <w:t>Bandwidth</w:t>
      </w:r>
      <w:r w:rsidR="00E14C4C">
        <w:rPr>
          <w:rFonts w:cstheme="minorHAnsi"/>
          <w:b/>
          <w:sz w:val="24"/>
          <w:szCs w:val="24"/>
        </w:rPr>
        <w:t>:</w:t>
      </w:r>
      <w:r w:rsidRPr="00E14C4C">
        <w:rPr>
          <w:rFonts w:cstheme="minorHAnsi"/>
          <w:sz w:val="24"/>
          <w:szCs w:val="24"/>
        </w:rPr>
        <w:t xml:space="preserve"> </w:t>
      </w:r>
    </w:p>
    <w:p w:rsidR="003F04C9" w:rsidRPr="00F54EE6" w:rsidRDefault="003F04C9" w:rsidP="003F04C9">
      <w:pPr>
        <w:rPr>
          <w:rFonts w:cstheme="minorHAnsi"/>
          <w:sz w:val="24"/>
          <w:szCs w:val="24"/>
        </w:rPr>
      </w:pPr>
      <w:r w:rsidRPr="00F40CAD">
        <w:rPr>
          <w:rFonts w:cstheme="minorHAnsi"/>
          <w:sz w:val="24"/>
          <w:szCs w:val="24"/>
        </w:rPr>
        <w:t xml:space="preserve">New wireless only tablet devices are designed to minimize power. This causes wireless network design and connectivity challenges. Therefore existing wireless networks will need to be redesigned to meet the increased expectations. A </w:t>
      </w:r>
      <w:r>
        <w:rPr>
          <w:rFonts w:cstheme="minorHAnsi"/>
          <w:sz w:val="24"/>
          <w:szCs w:val="24"/>
        </w:rPr>
        <w:t xml:space="preserve">wireless site survey, designed around specific </w:t>
      </w:r>
      <w:r w:rsidRPr="00F40CAD">
        <w:rPr>
          <w:rFonts w:cstheme="minorHAnsi"/>
          <w:sz w:val="24"/>
          <w:szCs w:val="24"/>
        </w:rPr>
        <w:t xml:space="preserve">parameters, should be conducted in prior to the introduction of devices on wireless networks.   The WNYRIC Service which is Service Code 650.840.60 is strongly recommended. </w:t>
      </w:r>
    </w:p>
    <w:p w:rsidR="007D2EFD" w:rsidRPr="00F40CAD" w:rsidRDefault="004D240E" w:rsidP="007D2EFD">
      <w:pPr>
        <w:autoSpaceDE w:val="0"/>
        <w:autoSpaceDN w:val="0"/>
        <w:adjustRightInd w:val="0"/>
        <w:spacing w:after="0" w:line="240" w:lineRule="auto"/>
        <w:rPr>
          <w:rFonts w:cstheme="minorHAnsi"/>
          <w:b/>
          <w:bCs/>
          <w:color w:val="000000"/>
          <w:sz w:val="24"/>
          <w:szCs w:val="24"/>
          <w:u w:val="single"/>
        </w:rPr>
      </w:pPr>
      <w:r w:rsidRPr="00F40CAD">
        <w:rPr>
          <w:rFonts w:cstheme="minorHAnsi"/>
          <w:b/>
          <w:bCs/>
          <w:color w:val="000000"/>
          <w:sz w:val="24"/>
          <w:szCs w:val="24"/>
          <w:u w:val="single"/>
        </w:rPr>
        <w:t xml:space="preserve">Adapted </w:t>
      </w:r>
      <w:r w:rsidR="00F93F0C" w:rsidRPr="00F40CAD">
        <w:rPr>
          <w:rFonts w:cstheme="minorHAnsi"/>
          <w:b/>
          <w:bCs/>
          <w:color w:val="000000"/>
          <w:sz w:val="24"/>
          <w:szCs w:val="24"/>
          <w:u w:val="single"/>
        </w:rPr>
        <w:t xml:space="preserve">Industry </w:t>
      </w:r>
      <w:r w:rsidR="007D2EFD" w:rsidRPr="00F40CAD">
        <w:rPr>
          <w:rFonts w:cstheme="minorHAnsi"/>
          <w:b/>
          <w:bCs/>
          <w:color w:val="000000"/>
          <w:sz w:val="24"/>
          <w:szCs w:val="24"/>
          <w:u w:val="single"/>
        </w:rPr>
        <w:t>Conclusion</w:t>
      </w:r>
      <w:r w:rsidR="00F93F0C" w:rsidRPr="00F40CAD">
        <w:rPr>
          <w:rFonts w:cstheme="minorHAnsi"/>
          <w:b/>
          <w:bCs/>
          <w:color w:val="000000"/>
          <w:sz w:val="24"/>
          <w:szCs w:val="24"/>
          <w:u w:val="single"/>
        </w:rPr>
        <w:t>s</w:t>
      </w:r>
      <w:r w:rsidR="00057761" w:rsidRPr="00F40CAD">
        <w:rPr>
          <w:rFonts w:cstheme="minorHAnsi"/>
          <w:b/>
          <w:bCs/>
          <w:color w:val="000000"/>
          <w:sz w:val="24"/>
          <w:szCs w:val="24"/>
          <w:u w:val="single"/>
        </w:rPr>
        <w:t xml:space="preserve"> for WNYRIC Customers</w:t>
      </w:r>
      <w:r w:rsidR="007D2EFD" w:rsidRPr="00F40CAD">
        <w:rPr>
          <w:rFonts w:cstheme="minorHAnsi"/>
          <w:b/>
          <w:bCs/>
          <w:color w:val="000000"/>
          <w:sz w:val="24"/>
          <w:szCs w:val="24"/>
          <w:u w:val="single"/>
        </w:rPr>
        <w:t>:</w:t>
      </w:r>
    </w:p>
    <w:p w:rsidR="007D2EFD" w:rsidRPr="00F40CAD" w:rsidRDefault="007D2EFD" w:rsidP="007D2EFD">
      <w:pPr>
        <w:autoSpaceDE w:val="0"/>
        <w:autoSpaceDN w:val="0"/>
        <w:adjustRightInd w:val="0"/>
        <w:spacing w:after="0" w:line="240" w:lineRule="auto"/>
        <w:rPr>
          <w:rFonts w:cstheme="minorHAnsi"/>
          <w:b/>
          <w:bCs/>
          <w:color w:val="000000"/>
          <w:sz w:val="24"/>
          <w:szCs w:val="24"/>
        </w:rPr>
      </w:pPr>
    </w:p>
    <w:p w:rsidR="00057761" w:rsidRPr="00E14C4C" w:rsidRDefault="00057761" w:rsidP="00057761">
      <w:pPr>
        <w:rPr>
          <w:rFonts w:cstheme="minorHAnsi"/>
          <w:b/>
          <w:sz w:val="24"/>
          <w:szCs w:val="24"/>
        </w:rPr>
      </w:pPr>
      <w:r w:rsidRPr="00E14C4C">
        <w:rPr>
          <w:rFonts w:cstheme="minorHAnsi"/>
          <w:b/>
          <w:sz w:val="24"/>
          <w:szCs w:val="24"/>
        </w:rPr>
        <w:t>WNYRIC Support</w:t>
      </w:r>
      <w:r w:rsidRPr="00E14C4C">
        <w:rPr>
          <w:rFonts w:cstheme="minorHAnsi"/>
          <w:sz w:val="24"/>
          <w:szCs w:val="24"/>
        </w:rPr>
        <w:t xml:space="preserve"> </w:t>
      </w:r>
      <w:r w:rsidRPr="00E14C4C">
        <w:rPr>
          <w:rFonts w:cstheme="minorHAnsi"/>
          <w:b/>
          <w:sz w:val="24"/>
          <w:szCs w:val="24"/>
        </w:rPr>
        <w:t>and Vision</w:t>
      </w:r>
      <w:r w:rsidR="00E14C4C" w:rsidRPr="00E14C4C">
        <w:rPr>
          <w:rFonts w:cstheme="minorHAnsi"/>
          <w:b/>
          <w:sz w:val="24"/>
          <w:szCs w:val="24"/>
        </w:rPr>
        <w:t>:</w:t>
      </w:r>
    </w:p>
    <w:p w:rsidR="00057761" w:rsidRPr="00F40CAD" w:rsidRDefault="00057761" w:rsidP="00057761">
      <w:pPr>
        <w:rPr>
          <w:rFonts w:cstheme="minorHAnsi"/>
          <w:sz w:val="24"/>
          <w:szCs w:val="24"/>
        </w:rPr>
      </w:pPr>
      <w:r w:rsidRPr="00F40CAD">
        <w:rPr>
          <w:rFonts w:cstheme="minorHAnsi"/>
          <w:sz w:val="24"/>
          <w:szCs w:val="24"/>
        </w:rPr>
        <w:t xml:space="preserve">The WNYRIC encourages the use of device-neutral applications for the classroom and school district staff and administrators which can access necessary applications and data securely and affordably.  The </w:t>
      </w:r>
      <w:r w:rsidR="009E3412">
        <w:rPr>
          <w:rFonts w:cstheme="minorHAnsi"/>
          <w:sz w:val="24"/>
          <w:szCs w:val="24"/>
        </w:rPr>
        <w:t>mobile learning device (</w:t>
      </w:r>
      <w:r w:rsidRPr="00F40CAD">
        <w:rPr>
          <w:rFonts w:cstheme="minorHAnsi"/>
          <w:sz w:val="24"/>
          <w:szCs w:val="24"/>
        </w:rPr>
        <w:t>MLD</w:t>
      </w:r>
      <w:r w:rsidR="009E3412">
        <w:rPr>
          <w:rFonts w:cstheme="minorHAnsi"/>
          <w:sz w:val="24"/>
          <w:szCs w:val="24"/>
        </w:rPr>
        <w:t>) or</w:t>
      </w:r>
      <w:r w:rsidRPr="00F40CAD">
        <w:rPr>
          <w:rFonts w:cstheme="minorHAnsi"/>
          <w:sz w:val="24"/>
          <w:szCs w:val="24"/>
        </w:rPr>
        <w:t xml:space="preserve">tablet has </w:t>
      </w:r>
      <w:r w:rsidRPr="00F40CAD">
        <w:rPr>
          <w:rFonts w:cstheme="minorHAnsi"/>
          <w:b/>
          <w:sz w:val="24"/>
          <w:szCs w:val="24"/>
        </w:rPr>
        <w:t>certain shortcomings</w:t>
      </w:r>
      <w:r w:rsidRPr="00F40CAD">
        <w:rPr>
          <w:rFonts w:cstheme="minorHAnsi"/>
          <w:sz w:val="24"/>
          <w:szCs w:val="24"/>
        </w:rPr>
        <w:t xml:space="preserve"> which need to be communicated effectively with solution scenarios to our customers.  It is </w:t>
      </w:r>
      <w:r w:rsidRPr="00F40CAD">
        <w:rPr>
          <w:rFonts w:cstheme="minorHAnsi"/>
          <w:b/>
          <w:sz w:val="24"/>
          <w:szCs w:val="24"/>
        </w:rPr>
        <w:t xml:space="preserve">not </w:t>
      </w:r>
      <w:r w:rsidRPr="00F40CAD">
        <w:rPr>
          <w:rFonts w:cstheme="minorHAnsi"/>
          <w:sz w:val="24"/>
          <w:szCs w:val="24"/>
        </w:rPr>
        <w:t xml:space="preserve">believed that MLD/tablets are an </w:t>
      </w:r>
      <w:r w:rsidRPr="00F40CAD">
        <w:rPr>
          <w:rFonts w:cstheme="minorHAnsi"/>
          <w:b/>
          <w:sz w:val="24"/>
          <w:szCs w:val="24"/>
        </w:rPr>
        <w:t>effective replacement</w:t>
      </w:r>
      <w:r w:rsidRPr="00F40CAD">
        <w:rPr>
          <w:rFonts w:cstheme="minorHAnsi"/>
          <w:sz w:val="24"/>
          <w:szCs w:val="24"/>
        </w:rPr>
        <w:t xml:space="preserve"> of a laptop or desktop at this time, although the next six months will produce additional enterprise solutions.   </w:t>
      </w:r>
    </w:p>
    <w:p w:rsidR="00057761" w:rsidRPr="00F40CAD" w:rsidRDefault="005C0CB9" w:rsidP="007D2EFD">
      <w:pPr>
        <w:pStyle w:val="ListParagraph"/>
        <w:numPr>
          <w:ilvl w:val="0"/>
          <w:numId w:val="5"/>
        </w:numPr>
        <w:rPr>
          <w:rFonts w:cstheme="minorHAnsi"/>
          <w:color w:val="000000"/>
          <w:sz w:val="24"/>
          <w:szCs w:val="24"/>
        </w:rPr>
      </w:pPr>
      <w:r w:rsidRPr="00F40CAD">
        <w:rPr>
          <w:rFonts w:cstheme="minorHAnsi"/>
          <w:b/>
          <w:sz w:val="24"/>
          <w:szCs w:val="24"/>
        </w:rPr>
        <w:t>G</w:t>
      </w:r>
      <w:r w:rsidR="00057761" w:rsidRPr="00F40CAD">
        <w:rPr>
          <w:rFonts w:cstheme="minorHAnsi"/>
          <w:b/>
          <w:sz w:val="24"/>
          <w:szCs w:val="24"/>
        </w:rPr>
        <w:t>overnance and Risk</w:t>
      </w:r>
      <w:r w:rsidR="00057761" w:rsidRPr="00F40CAD">
        <w:rPr>
          <w:rFonts w:cstheme="minorHAnsi"/>
          <w:sz w:val="24"/>
          <w:szCs w:val="24"/>
        </w:rPr>
        <w:t xml:space="preserve"> - Acceptable Use Policies, </w:t>
      </w:r>
      <w:r w:rsidR="009E3412">
        <w:rPr>
          <w:rFonts w:cstheme="minorHAnsi"/>
          <w:sz w:val="24"/>
          <w:szCs w:val="24"/>
        </w:rPr>
        <w:t xml:space="preserve">auditor acceptance, </w:t>
      </w:r>
      <w:r w:rsidR="00057761" w:rsidRPr="00F40CAD">
        <w:rPr>
          <w:rFonts w:cstheme="minorHAnsi"/>
          <w:sz w:val="24"/>
          <w:szCs w:val="24"/>
        </w:rPr>
        <w:t>, insurance compliance</w:t>
      </w:r>
      <w:r w:rsidR="009E3412">
        <w:rPr>
          <w:rFonts w:cstheme="minorHAnsi"/>
          <w:sz w:val="24"/>
          <w:szCs w:val="24"/>
        </w:rPr>
        <w:t xml:space="preserve"> and other policies and regulations as well as the District Code of Conduct</w:t>
      </w:r>
      <w:r w:rsidR="00057761" w:rsidRPr="00F40CAD">
        <w:rPr>
          <w:rFonts w:cstheme="minorHAnsi"/>
          <w:sz w:val="24"/>
          <w:szCs w:val="24"/>
        </w:rPr>
        <w:t xml:space="preserve">should be in place </w:t>
      </w:r>
      <w:r w:rsidR="009E3412">
        <w:rPr>
          <w:rFonts w:cstheme="minorHAnsi"/>
          <w:sz w:val="24"/>
          <w:szCs w:val="24"/>
        </w:rPr>
        <w:t xml:space="preserve"> and verified to include mobile device use - </w:t>
      </w:r>
      <w:r w:rsidR="00057761" w:rsidRPr="00F40CAD">
        <w:rPr>
          <w:rFonts w:cstheme="minorHAnsi"/>
          <w:color w:val="000000"/>
          <w:sz w:val="24"/>
          <w:szCs w:val="24"/>
        </w:rPr>
        <w:t xml:space="preserve"> </w:t>
      </w:r>
    </w:p>
    <w:p w:rsidR="0055379A" w:rsidRPr="00F40CAD" w:rsidRDefault="009E3412" w:rsidP="00057761">
      <w:pPr>
        <w:pStyle w:val="ListParagraph"/>
        <w:numPr>
          <w:ilvl w:val="1"/>
          <w:numId w:val="5"/>
        </w:numPr>
        <w:rPr>
          <w:rFonts w:cstheme="minorHAnsi"/>
          <w:color w:val="000000"/>
          <w:sz w:val="24"/>
          <w:szCs w:val="24"/>
        </w:rPr>
      </w:pPr>
      <w:r>
        <w:rPr>
          <w:rFonts w:cstheme="minorHAnsi"/>
          <w:color w:val="000000"/>
          <w:sz w:val="24"/>
          <w:szCs w:val="24"/>
        </w:rPr>
        <w:t xml:space="preserve">Erie 1 BOCES </w:t>
      </w:r>
      <w:r w:rsidR="00057761" w:rsidRPr="00F40CAD">
        <w:rPr>
          <w:rFonts w:cstheme="minorHAnsi"/>
          <w:color w:val="000000"/>
          <w:sz w:val="24"/>
          <w:szCs w:val="24"/>
        </w:rPr>
        <w:t>Policy Service</w:t>
      </w:r>
      <w:r>
        <w:rPr>
          <w:rFonts w:cstheme="minorHAnsi"/>
          <w:color w:val="000000"/>
          <w:sz w:val="24"/>
          <w:szCs w:val="24"/>
        </w:rPr>
        <w:t>s</w:t>
      </w:r>
      <w:r w:rsidR="00057761" w:rsidRPr="00F40CAD">
        <w:rPr>
          <w:rFonts w:cstheme="minorHAnsi"/>
          <w:color w:val="000000"/>
          <w:sz w:val="24"/>
          <w:szCs w:val="24"/>
        </w:rPr>
        <w:t xml:space="preserve"> can help provide the following:</w:t>
      </w:r>
    </w:p>
    <w:p w:rsidR="001B19F1" w:rsidRPr="001B19F1" w:rsidRDefault="00057761" w:rsidP="005C0CB9">
      <w:pPr>
        <w:pStyle w:val="ListParagraph"/>
        <w:numPr>
          <w:ilvl w:val="0"/>
          <w:numId w:val="4"/>
        </w:numPr>
        <w:ind w:left="1440"/>
        <w:rPr>
          <w:rFonts w:cstheme="minorHAnsi"/>
          <w:color w:val="000000"/>
          <w:sz w:val="24"/>
          <w:szCs w:val="24"/>
        </w:rPr>
      </w:pPr>
      <w:r w:rsidRPr="00F40CAD">
        <w:rPr>
          <w:rFonts w:cstheme="minorHAnsi"/>
          <w:b/>
          <w:color w:val="000000"/>
          <w:sz w:val="24"/>
          <w:szCs w:val="24"/>
        </w:rPr>
        <w:t>Updated Acceptable Use Policies</w:t>
      </w:r>
      <w:r w:rsidR="009E3412">
        <w:rPr>
          <w:rFonts w:cstheme="minorHAnsi"/>
          <w:b/>
          <w:color w:val="000000"/>
          <w:sz w:val="24"/>
          <w:szCs w:val="24"/>
        </w:rPr>
        <w:t>, District regulations</w:t>
      </w:r>
      <w:r w:rsidRPr="00F40CAD">
        <w:rPr>
          <w:rFonts w:cstheme="minorHAnsi"/>
          <w:color w:val="000000"/>
          <w:sz w:val="24"/>
          <w:szCs w:val="24"/>
        </w:rPr>
        <w:t xml:space="preserve"> </w:t>
      </w:r>
      <w:r w:rsidR="009E3412">
        <w:rPr>
          <w:rFonts w:cstheme="minorHAnsi"/>
          <w:color w:val="000000"/>
          <w:sz w:val="24"/>
          <w:szCs w:val="24"/>
        </w:rPr>
        <w:t xml:space="preserve"> or Code of Conduct </w:t>
      </w:r>
      <w:r w:rsidRPr="00F40CAD">
        <w:rPr>
          <w:rFonts w:cstheme="minorHAnsi"/>
          <w:b/>
          <w:sz w:val="24"/>
          <w:szCs w:val="24"/>
        </w:rPr>
        <w:t>Content filtering solutions</w:t>
      </w:r>
      <w:r w:rsidRPr="00F40CAD">
        <w:rPr>
          <w:rFonts w:cstheme="minorHAnsi"/>
          <w:sz w:val="24"/>
          <w:szCs w:val="24"/>
        </w:rPr>
        <w:t xml:space="preserve"> for K-12</w:t>
      </w:r>
      <w:r w:rsidR="00634B60" w:rsidRPr="00F40CAD">
        <w:rPr>
          <w:rFonts w:cstheme="minorHAnsi"/>
          <w:sz w:val="24"/>
          <w:szCs w:val="24"/>
        </w:rPr>
        <w:t>– Lightspeed filters Android 3.x</w:t>
      </w:r>
      <w:r w:rsidRPr="00F40CAD">
        <w:rPr>
          <w:rFonts w:cstheme="minorHAnsi"/>
          <w:sz w:val="24"/>
          <w:szCs w:val="24"/>
        </w:rPr>
        <w:t xml:space="preserve"> and iOS </w:t>
      </w:r>
      <w:r w:rsidR="00634B60" w:rsidRPr="00F40CAD">
        <w:rPr>
          <w:rFonts w:cstheme="minorHAnsi"/>
          <w:sz w:val="24"/>
          <w:szCs w:val="24"/>
        </w:rPr>
        <w:t xml:space="preserve">4.1 </w:t>
      </w:r>
      <w:r w:rsidRPr="00F40CAD">
        <w:rPr>
          <w:rFonts w:cstheme="minorHAnsi"/>
          <w:sz w:val="24"/>
          <w:szCs w:val="24"/>
        </w:rPr>
        <w:t xml:space="preserve">devices. </w:t>
      </w:r>
      <w:r w:rsidR="00634B60" w:rsidRPr="00F40CAD">
        <w:rPr>
          <w:rFonts w:cstheme="minorHAnsi"/>
          <w:sz w:val="24"/>
          <w:szCs w:val="24"/>
        </w:rPr>
        <w:t xml:space="preserve"> The WNYRIC </w:t>
      </w:r>
      <w:r w:rsidRPr="00F40CAD">
        <w:rPr>
          <w:rFonts w:cstheme="minorHAnsi"/>
          <w:sz w:val="24"/>
          <w:szCs w:val="24"/>
        </w:rPr>
        <w:t>convert</w:t>
      </w:r>
      <w:r w:rsidR="00634B60" w:rsidRPr="00F40CAD">
        <w:rPr>
          <w:rFonts w:cstheme="minorHAnsi"/>
          <w:sz w:val="24"/>
          <w:szCs w:val="24"/>
        </w:rPr>
        <w:t>ed</w:t>
      </w:r>
      <w:r w:rsidRPr="00F40CAD">
        <w:rPr>
          <w:rFonts w:cstheme="minorHAnsi"/>
          <w:sz w:val="24"/>
          <w:szCs w:val="24"/>
        </w:rPr>
        <w:t xml:space="preserve"> all districts who are in our Content Filtering Service to Lightspeed during the summer of 2011</w:t>
      </w:r>
      <w:r w:rsidR="001B19F1">
        <w:rPr>
          <w:rFonts w:cstheme="minorHAnsi"/>
          <w:sz w:val="24"/>
          <w:szCs w:val="24"/>
        </w:rPr>
        <w:t xml:space="preserve"> which filters wireless and cell signals</w:t>
      </w:r>
    </w:p>
    <w:p w:rsidR="001B19F1" w:rsidRPr="001B19F1" w:rsidRDefault="00057761" w:rsidP="005C0CB9">
      <w:pPr>
        <w:pStyle w:val="ListParagraph"/>
        <w:numPr>
          <w:ilvl w:val="0"/>
          <w:numId w:val="4"/>
        </w:numPr>
        <w:ind w:left="1440"/>
        <w:rPr>
          <w:rFonts w:cstheme="minorHAnsi"/>
          <w:color w:val="000000"/>
          <w:sz w:val="24"/>
          <w:szCs w:val="24"/>
        </w:rPr>
      </w:pPr>
      <w:r w:rsidRPr="00F40CAD">
        <w:rPr>
          <w:rFonts w:cstheme="minorHAnsi"/>
          <w:sz w:val="24"/>
          <w:szCs w:val="24"/>
        </w:rPr>
        <w:t>.</w:t>
      </w:r>
      <w:r w:rsidR="005C0CB9" w:rsidRPr="00F40CAD">
        <w:rPr>
          <w:rFonts w:cstheme="minorHAnsi"/>
          <w:sz w:val="24"/>
          <w:szCs w:val="24"/>
        </w:rPr>
        <w:t xml:space="preserve"> </w:t>
      </w:r>
      <w:r w:rsidR="001B19F1">
        <w:rPr>
          <w:rFonts w:cstheme="minorHAnsi"/>
          <w:sz w:val="24"/>
          <w:szCs w:val="24"/>
        </w:rPr>
        <w:t>The caveats include:</w:t>
      </w:r>
    </w:p>
    <w:p w:rsidR="001B19F1" w:rsidRPr="001B19F1" w:rsidRDefault="001B19F1" w:rsidP="001B19F1">
      <w:pPr>
        <w:pStyle w:val="ListParagraph"/>
        <w:numPr>
          <w:ilvl w:val="1"/>
          <w:numId w:val="4"/>
        </w:numPr>
        <w:rPr>
          <w:rFonts w:cstheme="minorHAnsi"/>
          <w:color w:val="000000"/>
          <w:sz w:val="24"/>
          <w:szCs w:val="24"/>
        </w:rPr>
      </w:pPr>
      <w:r>
        <w:rPr>
          <w:rFonts w:cstheme="minorHAnsi"/>
          <w:b/>
          <w:sz w:val="24"/>
          <w:szCs w:val="24"/>
        </w:rPr>
        <w:t>No additional applications necessary if using with wireless (not cell signal) in the school district</w:t>
      </w:r>
      <w:r w:rsidR="00F91155">
        <w:rPr>
          <w:rFonts w:cstheme="minorHAnsi"/>
          <w:b/>
          <w:sz w:val="24"/>
          <w:szCs w:val="24"/>
        </w:rPr>
        <w:t>.</w:t>
      </w:r>
    </w:p>
    <w:p w:rsidR="00057761" w:rsidRDefault="001B19F1" w:rsidP="00F91155">
      <w:pPr>
        <w:pStyle w:val="ListParagraph"/>
        <w:numPr>
          <w:ilvl w:val="1"/>
          <w:numId w:val="4"/>
        </w:numPr>
        <w:rPr>
          <w:rFonts w:cstheme="minorHAnsi"/>
          <w:color w:val="000000"/>
          <w:sz w:val="24"/>
          <w:szCs w:val="24"/>
        </w:rPr>
      </w:pPr>
      <w:r w:rsidRPr="001B19F1">
        <w:rPr>
          <w:rFonts w:cstheme="minorHAnsi"/>
          <w:b/>
          <w:sz w:val="24"/>
          <w:szCs w:val="24"/>
        </w:rPr>
        <w:t xml:space="preserve">If the device is going home with students then the Lightspeed browser replacement </w:t>
      </w:r>
      <w:r>
        <w:rPr>
          <w:rFonts w:cstheme="minorHAnsi"/>
          <w:b/>
          <w:sz w:val="24"/>
          <w:szCs w:val="24"/>
        </w:rPr>
        <w:t>is a mandatory</w:t>
      </w:r>
      <w:r w:rsidRPr="001B19F1">
        <w:rPr>
          <w:rFonts w:cstheme="minorHAnsi"/>
          <w:b/>
          <w:sz w:val="24"/>
          <w:szCs w:val="24"/>
        </w:rPr>
        <w:t xml:space="preserve"> install</w:t>
      </w:r>
      <w:r>
        <w:rPr>
          <w:rFonts w:cstheme="minorHAnsi"/>
          <w:b/>
          <w:sz w:val="24"/>
          <w:szCs w:val="24"/>
        </w:rPr>
        <w:t xml:space="preserve"> which</w:t>
      </w:r>
      <w:r w:rsidRPr="001B19F1">
        <w:rPr>
          <w:rFonts w:cstheme="minorHAnsi"/>
          <w:b/>
          <w:sz w:val="24"/>
          <w:szCs w:val="24"/>
        </w:rPr>
        <w:t xml:space="preserve"> allow</w:t>
      </w:r>
      <w:r>
        <w:rPr>
          <w:rFonts w:cstheme="minorHAnsi"/>
          <w:b/>
          <w:sz w:val="24"/>
          <w:szCs w:val="24"/>
        </w:rPr>
        <w:t xml:space="preserve">s content </w:t>
      </w:r>
      <w:r w:rsidRPr="001B19F1">
        <w:rPr>
          <w:rFonts w:cstheme="minorHAnsi"/>
          <w:b/>
          <w:sz w:val="24"/>
          <w:szCs w:val="24"/>
        </w:rPr>
        <w:t xml:space="preserve">filtering from any place at anytime.  If the device is going home with staff, then the district can </w:t>
      </w:r>
      <w:r w:rsidRPr="001B19F1">
        <w:rPr>
          <w:rFonts w:cstheme="minorHAnsi"/>
          <w:b/>
          <w:sz w:val="24"/>
          <w:szCs w:val="24"/>
        </w:rPr>
        <w:lastRenderedPageBreak/>
        <w:t>enforce filtering using the same process as students; or the district can choose to sign a waiver with Erie 1 BOCES/WNYRIC.</w:t>
      </w:r>
      <w:r w:rsidRPr="001B19F1" w:rsidDel="001B19F1">
        <w:rPr>
          <w:rFonts w:cstheme="minorHAnsi"/>
          <w:sz w:val="24"/>
          <w:szCs w:val="24"/>
        </w:rPr>
        <w:t xml:space="preserve"> </w:t>
      </w:r>
    </w:p>
    <w:p w:rsidR="0026199E" w:rsidRPr="00F40CAD" w:rsidRDefault="0026199E" w:rsidP="0026199E">
      <w:pPr>
        <w:ind w:left="1080"/>
        <w:rPr>
          <w:rFonts w:cstheme="minorHAnsi"/>
          <w:color w:val="000000"/>
          <w:sz w:val="24"/>
          <w:szCs w:val="24"/>
        </w:rPr>
      </w:pPr>
    </w:p>
    <w:p w:rsidR="005C0CB9" w:rsidRPr="00F40CAD" w:rsidRDefault="005C0CB9" w:rsidP="00CC4E02">
      <w:pPr>
        <w:rPr>
          <w:rFonts w:cstheme="minorHAnsi"/>
          <w:color w:val="000000"/>
          <w:sz w:val="24"/>
          <w:szCs w:val="24"/>
        </w:rPr>
      </w:pPr>
      <w:r w:rsidRPr="00F40CAD">
        <w:rPr>
          <w:rFonts w:cstheme="minorHAnsi"/>
          <w:b/>
          <w:color w:val="000000"/>
          <w:sz w:val="24"/>
          <w:szCs w:val="24"/>
        </w:rPr>
        <w:t>The fo</w:t>
      </w:r>
      <w:r w:rsidR="0026199E" w:rsidRPr="00F40CAD">
        <w:rPr>
          <w:rFonts w:cstheme="minorHAnsi"/>
          <w:b/>
          <w:color w:val="000000"/>
          <w:sz w:val="24"/>
          <w:szCs w:val="24"/>
        </w:rPr>
        <w:t xml:space="preserve">llowing </w:t>
      </w:r>
      <w:r w:rsidR="00CC4E02" w:rsidRPr="00F40CAD">
        <w:rPr>
          <w:rFonts w:cstheme="minorHAnsi"/>
          <w:b/>
          <w:color w:val="000000"/>
          <w:sz w:val="24"/>
          <w:szCs w:val="24"/>
        </w:rPr>
        <w:t>components for tablet integration can</w:t>
      </w:r>
      <w:r w:rsidR="0026199E" w:rsidRPr="00F40CAD">
        <w:rPr>
          <w:rFonts w:cstheme="minorHAnsi"/>
          <w:b/>
          <w:color w:val="000000"/>
          <w:sz w:val="24"/>
          <w:szCs w:val="24"/>
        </w:rPr>
        <w:t xml:space="preserve"> be managed manually with assignment of tasks to school district staff member(s) or a </w:t>
      </w:r>
      <w:r w:rsidRPr="00F40CAD">
        <w:rPr>
          <w:rFonts w:cstheme="minorHAnsi"/>
          <w:b/>
          <w:color w:val="000000"/>
          <w:sz w:val="24"/>
          <w:szCs w:val="24"/>
        </w:rPr>
        <w:t xml:space="preserve">Mobile Device Management solution </w:t>
      </w:r>
      <w:r w:rsidR="00F40CAD">
        <w:rPr>
          <w:rFonts w:cstheme="minorHAnsi"/>
          <w:b/>
          <w:color w:val="000000"/>
          <w:sz w:val="24"/>
          <w:szCs w:val="24"/>
        </w:rPr>
        <w:t>may</w:t>
      </w:r>
      <w:r w:rsidR="0026199E" w:rsidRPr="00F40CAD">
        <w:rPr>
          <w:rFonts w:cstheme="minorHAnsi"/>
          <w:b/>
          <w:color w:val="000000"/>
          <w:sz w:val="24"/>
          <w:szCs w:val="24"/>
        </w:rPr>
        <w:t xml:space="preserve"> be implemented</w:t>
      </w:r>
      <w:r w:rsidR="00634B60" w:rsidRPr="00F40CAD">
        <w:rPr>
          <w:rFonts w:cstheme="minorHAnsi"/>
          <w:sz w:val="24"/>
          <w:szCs w:val="24"/>
        </w:rPr>
        <w:t xml:space="preserve">. </w:t>
      </w:r>
    </w:p>
    <w:p w:rsidR="00FF3861" w:rsidRPr="001B0F6B" w:rsidRDefault="001B0F6B" w:rsidP="0026199E">
      <w:pPr>
        <w:rPr>
          <w:rFonts w:cstheme="minorHAnsi"/>
          <w:sz w:val="24"/>
          <w:szCs w:val="24"/>
        </w:rPr>
      </w:pPr>
      <w:r>
        <w:rPr>
          <w:rFonts w:cstheme="minorHAnsi"/>
          <w:bCs/>
          <w:sz w:val="24"/>
          <w:szCs w:val="24"/>
        </w:rPr>
        <w:t>Tech</w:t>
      </w:r>
      <w:r w:rsidR="00DF2B12" w:rsidRPr="001B0F6B">
        <w:rPr>
          <w:rFonts w:cstheme="minorHAnsi"/>
          <w:bCs/>
          <w:sz w:val="24"/>
          <w:szCs w:val="24"/>
        </w:rPr>
        <w:t xml:space="preserve"> support</w:t>
      </w:r>
    </w:p>
    <w:p w:rsidR="0026199E" w:rsidRPr="001B0F6B" w:rsidRDefault="0026199E" w:rsidP="0026199E">
      <w:pPr>
        <w:pStyle w:val="ListParagraph"/>
        <w:ind w:left="1440"/>
        <w:rPr>
          <w:rFonts w:cstheme="minorHAnsi"/>
          <w:sz w:val="24"/>
          <w:szCs w:val="24"/>
        </w:rPr>
      </w:pPr>
      <w:r w:rsidRPr="001B0F6B">
        <w:rPr>
          <w:rFonts w:cstheme="minorHAnsi"/>
          <w:sz w:val="24"/>
          <w:szCs w:val="24"/>
        </w:rPr>
        <w:t>• Synching</w:t>
      </w:r>
    </w:p>
    <w:p w:rsidR="0026199E" w:rsidRPr="001B0F6B" w:rsidRDefault="0026199E" w:rsidP="0026199E">
      <w:pPr>
        <w:pStyle w:val="ListParagraph"/>
        <w:ind w:left="1440"/>
        <w:rPr>
          <w:rFonts w:cstheme="minorHAnsi"/>
          <w:sz w:val="24"/>
          <w:szCs w:val="24"/>
        </w:rPr>
      </w:pPr>
      <w:r w:rsidRPr="001B0F6B">
        <w:rPr>
          <w:rFonts w:cstheme="minorHAnsi"/>
          <w:sz w:val="24"/>
          <w:szCs w:val="24"/>
        </w:rPr>
        <w:t>• Charging (station, USB, cart)</w:t>
      </w:r>
    </w:p>
    <w:p w:rsidR="0026199E" w:rsidRPr="001B0F6B" w:rsidRDefault="0026199E" w:rsidP="0026199E">
      <w:pPr>
        <w:pStyle w:val="ListParagraph"/>
        <w:ind w:left="1440"/>
        <w:rPr>
          <w:rFonts w:cstheme="minorHAnsi"/>
          <w:sz w:val="24"/>
          <w:szCs w:val="24"/>
        </w:rPr>
      </w:pPr>
      <w:r w:rsidRPr="001B0F6B">
        <w:rPr>
          <w:rFonts w:cstheme="minorHAnsi"/>
          <w:sz w:val="24"/>
          <w:szCs w:val="24"/>
        </w:rPr>
        <w:t>• Loading apps</w:t>
      </w:r>
    </w:p>
    <w:p w:rsidR="0026199E" w:rsidRPr="001B0F6B" w:rsidRDefault="0026199E" w:rsidP="0026199E">
      <w:pPr>
        <w:pStyle w:val="ListParagraph"/>
        <w:ind w:left="1440"/>
        <w:rPr>
          <w:rFonts w:cstheme="minorHAnsi"/>
          <w:sz w:val="24"/>
          <w:szCs w:val="24"/>
        </w:rPr>
      </w:pPr>
      <w:r w:rsidRPr="001B0F6B">
        <w:rPr>
          <w:rFonts w:cstheme="minorHAnsi"/>
          <w:sz w:val="24"/>
          <w:szCs w:val="24"/>
        </w:rPr>
        <w:t>• Filtering</w:t>
      </w:r>
    </w:p>
    <w:p w:rsidR="0026199E" w:rsidRPr="001B0F6B" w:rsidRDefault="0026199E" w:rsidP="0026199E">
      <w:pPr>
        <w:pStyle w:val="ListParagraph"/>
        <w:ind w:left="1440"/>
        <w:rPr>
          <w:rFonts w:cstheme="minorHAnsi"/>
          <w:sz w:val="24"/>
          <w:szCs w:val="24"/>
        </w:rPr>
      </w:pPr>
      <w:r w:rsidRPr="001B0F6B">
        <w:rPr>
          <w:rFonts w:cstheme="minorHAnsi"/>
          <w:sz w:val="24"/>
          <w:szCs w:val="24"/>
        </w:rPr>
        <w:t>• Profiles</w:t>
      </w:r>
    </w:p>
    <w:p w:rsidR="0026199E" w:rsidRPr="001B0F6B" w:rsidRDefault="0026199E" w:rsidP="0026199E">
      <w:pPr>
        <w:pStyle w:val="ListParagraph"/>
        <w:ind w:left="1440"/>
        <w:rPr>
          <w:rFonts w:cstheme="minorHAnsi"/>
          <w:sz w:val="24"/>
          <w:szCs w:val="24"/>
        </w:rPr>
      </w:pPr>
      <w:r w:rsidRPr="001B0F6B">
        <w:rPr>
          <w:rFonts w:cstheme="minorHAnsi"/>
          <w:sz w:val="24"/>
          <w:szCs w:val="24"/>
        </w:rPr>
        <w:t>• iOS Configuration Utility</w:t>
      </w:r>
      <w:r w:rsidR="00FB2C84">
        <w:rPr>
          <w:rFonts w:cstheme="minorHAnsi"/>
          <w:sz w:val="24"/>
          <w:szCs w:val="24"/>
        </w:rPr>
        <w:tab/>
      </w:r>
    </w:p>
    <w:p w:rsidR="0026199E" w:rsidRPr="001B0F6B" w:rsidRDefault="00DF2B12" w:rsidP="0026199E">
      <w:pPr>
        <w:rPr>
          <w:rFonts w:cstheme="minorHAnsi"/>
          <w:sz w:val="24"/>
          <w:szCs w:val="24"/>
        </w:rPr>
      </w:pPr>
      <w:r w:rsidRPr="001B0F6B">
        <w:rPr>
          <w:rFonts w:cstheme="minorHAnsi"/>
          <w:bCs/>
          <w:sz w:val="24"/>
          <w:szCs w:val="24"/>
        </w:rPr>
        <w:t xml:space="preserve">Teacher Distribution </w:t>
      </w:r>
    </w:p>
    <w:p w:rsidR="0026199E" w:rsidRPr="00FB2C84" w:rsidRDefault="0026199E" w:rsidP="00FB2C84">
      <w:pPr>
        <w:pStyle w:val="ListParagraph"/>
        <w:numPr>
          <w:ilvl w:val="1"/>
          <w:numId w:val="4"/>
        </w:numPr>
        <w:rPr>
          <w:rFonts w:cstheme="minorHAnsi"/>
          <w:sz w:val="24"/>
          <w:szCs w:val="24"/>
        </w:rPr>
      </w:pPr>
      <w:r w:rsidRPr="00FB2C84">
        <w:rPr>
          <w:rFonts w:cstheme="minorHAnsi"/>
          <w:sz w:val="24"/>
          <w:szCs w:val="24"/>
        </w:rPr>
        <w:t xml:space="preserve">Professional Development </w:t>
      </w:r>
    </w:p>
    <w:p w:rsidR="0026199E" w:rsidRPr="001B0F6B" w:rsidRDefault="0026199E" w:rsidP="00FB2C84">
      <w:pPr>
        <w:pStyle w:val="ListParagraph"/>
        <w:numPr>
          <w:ilvl w:val="1"/>
          <w:numId w:val="4"/>
        </w:numPr>
        <w:rPr>
          <w:rFonts w:cstheme="minorHAnsi"/>
          <w:sz w:val="24"/>
          <w:szCs w:val="24"/>
        </w:rPr>
      </w:pPr>
      <w:r w:rsidRPr="001B0F6B">
        <w:rPr>
          <w:rFonts w:cstheme="minorHAnsi"/>
          <w:sz w:val="24"/>
          <w:szCs w:val="24"/>
        </w:rPr>
        <w:t xml:space="preserve">Storage – where are the files, etc </w:t>
      </w:r>
    </w:p>
    <w:p w:rsidR="0026199E" w:rsidRPr="00FB2C84" w:rsidRDefault="0026199E" w:rsidP="00FB2C84">
      <w:pPr>
        <w:pStyle w:val="ListParagraph"/>
        <w:numPr>
          <w:ilvl w:val="1"/>
          <w:numId w:val="4"/>
        </w:numPr>
        <w:rPr>
          <w:rFonts w:cstheme="minorHAnsi"/>
          <w:sz w:val="24"/>
          <w:szCs w:val="24"/>
        </w:rPr>
      </w:pPr>
      <w:r w:rsidRPr="00FB2C84">
        <w:rPr>
          <w:rFonts w:cstheme="minorHAnsi"/>
          <w:sz w:val="24"/>
          <w:szCs w:val="24"/>
        </w:rPr>
        <w:t xml:space="preserve">Application purchase and utilization rationale </w:t>
      </w:r>
    </w:p>
    <w:p w:rsidR="0026199E" w:rsidRPr="00FB2C84" w:rsidRDefault="0026199E" w:rsidP="00FB2C84">
      <w:pPr>
        <w:pStyle w:val="ListParagraph"/>
        <w:numPr>
          <w:ilvl w:val="1"/>
          <w:numId w:val="4"/>
        </w:numPr>
        <w:rPr>
          <w:rFonts w:cstheme="minorHAnsi"/>
          <w:sz w:val="24"/>
          <w:szCs w:val="24"/>
        </w:rPr>
      </w:pPr>
      <w:r w:rsidRPr="00FB2C84">
        <w:rPr>
          <w:rFonts w:cstheme="minorHAnsi"/>
          <w:sz w:val="24"/>
          <w:szCs w:val="24"/>
        </w:rPr>
        <w:t xml:space="preserve">Projects and lessons </w:t>
      </w:r>
    </w:p>
    <w:p w:rsidR="00FF3861" w:rsidRPr="001B0F6B" w:rsidRDefault="00DF2B12" w:rsidP="0026199E">
      <w:pPr>
        <w:rPr>
          <w:rFonts w:cstheme="minorHAnsi"/>
          <w:sz w:val="24"/>
          <w:szCs w:val="24"/>
        </w:rPr>
      </w:pPr>
      <w:r w:rsidRPr="001B0F6B">
        <w:rPr>
          <w:rFonts w:cstheme="minorHAnsi"/>
          <w:bCs/>
          <w:sz w:val="24"/>
          <w:szCs w:val="24"/>
        </w:rPr>
        <w:t>Apps and Books</w:t>
      </w:r>
    </w:p>
    <w:p w:rsidR="0026199E" w:rsidRPr="001B0F6B" w:rsidRDefault="0026199E" w:rsidP="0026199E">
      <w:pPr>
        <w:pStyle w:val="ListParagraph"/>
        <w:numPr>
          <w:ilvl w:val="1"/>
          <w:numId w:val="5"/>
        </w:numPr>
        <w:rPr>
          <w:rFonts w:cstheme="minorHAnsi"/>
          <w:sz w:val="24"/>
          <w:szCs w:val="24"/>
        </w:rPr>
      </w:pPr>
      <w:r w:rsidRPr="001B0F6B">
        <w:rPr>
          <w:rFonts w:cstheme="minorHAnsi"/>
          <w:sz w:val="24"/>
          <w:szCs w:val="24"/>
        </w:rPr>
        <w:t>Free apps</w:t>
      </w:r>
    </w:p>
    <w:p w:rsidR="0026199E" w:rsidRPr="001B0F6B" w:rsidRDefault="0026199E" w:rsidP="0026199E">
      <w:pPr>
        <w:pStyle w:val="ListParagraph"/>
        <w:numPr>
          <w:ilvl w:val="1"/>
          <w:numId w:val="5"/>
        </w:numPr>
        <w:rPr>
          <w:rFonts w:cstheme="minorHAnsi"/>
          <w:sz w:val="24"/>
          <w:szCs w:val="24"/>
        </w:rPr>
      </w:pPr>
      <w:r w:rsidRPr="001B0F6B">
        <w:rPr>
          <w:rFonts w:cstheme="minorHAnsi"/>
          <w:sz w:val="24"/>
          <w:szCs w:val="24"/>
        </w:rPr>
        <w:t>Volume Purchasing Program</w:t>
      </w:r>
    </w:p>
    <w:p w:rsidR="0026199E" w:rsidRPr="001B0F6B" w:rsidRDefault="0026199E" w:rsidP="0026199E">
      <w:pPr>
        <w:pStyle w:val="ListParagraph"/>
        <w:numPr>
          <w:ilvl w:val="1"/>
          <w:numId w:val="5"/>
        </w:numPr>
        <w:rPr>
          <w:rFonts w:cstheme="minorHAnsi"/>
          <w:sz w:val="24"/>
          <w:szCs w:val="24"/>
        </w:rPr>
      </w:pPr>
      <w:r w:rsidRPr="001B0F6B">
        <w:rPr>
          <w:rFonts w:cstheme="minorHAnsi"/>
          <w:sz w:val="24"/>
          <w:szCs w:val="24"/>
        </w:rPr>
        <w:t>In App purchases &amp; Books</w:t>
      </w:r>
    </w:p>
    <w:p w:rsidR="00E14C4C" w:rsidRDefault="00E14C4C" w:rsidP="0026199E">
      <w:pPr>
        <w:rPr>
          <w:rFonts w:cstheme="minorHAnsi"/>
          <w:bCs/>
          <w:sz w:val="24"/>
          <w:szCs w:val="24"/>
        </w:rPr>
      </w:pPr>
    </w:p>
    <w:p w:rsidR="00FF3861" w:rsidRPr="001B0F6B" w:rsidRDefault="00DF2B12" w:rsidP="0026199E">
      <w:pPr>
        <w:rPr>
          <w:rFonts w:cstheme="minorHAnsi"/>
          <w:sz w:val="24"/>
          <w:szCs w:val="24"/>
        </w:rPr>
      </w:pPr>
      <w:r w:rsidRPr="001B0F6B">
        <w:rPr>
          <w:rFonts w:cstheme="minorHAnsi"/>
          <w:bCs/>
          <w:sz w:val="24"/>
          <w:szCs w:val="24"/>
        </w:rPr>
        <w:lastRenderedPageBreak/>
        <w:t>iTunes</w:t>
      </w:r>
    </w:p>
    <w:p w:rsidR="0026199E" w:rsidRPr="001B0F6B" w:rsidRDefault="0026199E" w:rsidP="0026199E">
      <w:pPr>
        <w:pStyle w:val="ListParagraph"/>
        <w:numPr>
          <w:ilvl w:val="1"/>
          <w:numId w:val="5"/>
        </w:numPr>
        <w:rPr>
          <w:rFonts w:cstheme="minorHAnsi"/>
          <w:sz w:val="24"/>
          <w:szCs w:val="24"/>
        </w:rPr>
      </w:pPr>
      <w:r w:rsidRPr="001B0F6B">
        <w:rPr>
          <w:rFonts w:cstheme="minorHAnsi"/>
          <w:sz w:val="24"/>
          <w:szCs w:val="24"/>
        </w:rPr>
        <w:t xml:space="preserve"> Accounts – multiple?</w:t>
      </w:r>
    </w:p>
    <w:p w:rsidR="0026199E" w:rsidRDefault="0026199E" w:rsidP="0026199E">
      <w:pPr>
        <w:pStyle w:val="ListParagraph"/>
        <w:numPr>
          <w:ilvl w:val="1"/>
          <w:numId w:val="5"/>
        </w:numPr>
        <w:rPr>
          <w:rFonts w:cstheme="minorHAnsi"/>
          <w:sz w:val="24"/>
          <w:szCs w:val="24"/>
        </w:rPr>
      </w:pPr>
      <w:r w:rsidRPr="001B0F6B">
        <w:rPr>
          <w:rFonts w:cstheme="minorHAnsi"/>
          <w:sz w:val="24"/>
          <w:szCs w:val="24"/>
        </w:rPr>
        <w:t>Access –single administrator?</w:t>
      </w:r>
    </w:p>
    <w:p w:rsidR="00F17796" w:rsidRPr="001B0F6B" w:rsidRDefault="00F17796" w:rsidP="0026199E">
      <w:pPr>
        <w:pStyle w:val="ListParagraph"/>
        <w:numPr>
          <w:ilvl w:val="1"/>
          <w:numId w:val="5"/>
        </w:numPr>
        <w:rPr>
          <w:rFonts w:cstheme="minorHAnsi"/>
          <w:sz w:val="24"/>
          <w:szCs w:val="24"/>
        </w:rPr>
      </w:pPr>
      <w:r>
        <w:rPr>
          <w:rFonts w:cstheme="minorHAnsi"/>
          <w:sz w:val="24"/>
          <w:szCs w:val="24"/>
        </w:rPr>
        <w:t>Notify WNYRIC Staff of IP addresses or email domain in order to alert Apple to remove fraud protection.</w:t>
      </w:r>
    </w:p>
    <w:p w:rsidR="00FF3861" w:rsidRPr="001B0F6B" w:rsidRDefault="00DF2B12" w:rsidP="0026199E">
      <w:pPr>
        <w:rPr>
          <w:rFonts w:cstheme="minorHAnsi"/>
          <w:sz w:val="24"/>
          <w:szCs w:val="24"/>
        </w:rPr>
      </w:pPr>
      <w:r w:rsidRPr="001B0F6B">
        <w:rPr>
          <w:rFonts w:cstheme="minorHAnsi"/>
          <w:bCs/>
          <w:sz w:val="24"/>
          <w:szCs w:val="24"/>
        </w:rPr>
        <w:t>District policies</w:t>
      </w:r>
    </w:p>
    <w:p w:rsidR="0026199E" w:rsidRPr="001B0F6B" w:rsidRDefault="0026199E" w:rsidP="0026199E">
      <w:pPr>
        <w:pStyle w:val="ListParagraph"/>
        <w:numPr>
          <w:ilvl w:val="1"/>
          <w:numId w:val="5"/>
        </w:numPr>
        <w:rPr>
          <w:rFonts w:cstheme="minorHAnsi"/>
          <w:sz w:val="24"/>
          <w:szCs w:val="24"/>
        </w:rPr>
      </w:pPr>
      <w:r w:rsidRPr="001B0F6B">
        <w:rPr>
          <w:rFonts w:cstheme="minorHAnsi"/>
          <w:sz w:val="24"/>
          <w:szCs w:val="24"/>
        </w:rPr>
        <w:t>AUP</w:t>
      </w:r>
    </w:p>
    <w:p w:rsidR="0026199E" w:rsidRPr="001B0F6B" w:rsidRDefault="0026199E" w:rsidP="0026199E">
      <w:pPr>
        <w:pStyle w:val="ListParagraph"/>
        <w:numPr>
          <w:ilvl w:val="1"/>
          <w:numId w:val="5"/>
        </w:numPr>
        <w:rPr>
          <w:rFonts w:cstheme="minorHAnsi"/>
          <w:sz w:val="24"/>
          <w:szCs w:val="24"/>
        </w:rPr>
      </w:pPr>
      <w:r w:rsidRPr="001B0F6B">
        <w:rPr>
          <w:rFonts w:cstheme="minorHAnsi"/>
          <w:sz w:val="24"/>
          <w:szCs w:val="24"/>
        </w:rPr>
        <w:t>Student Code of   Conduct</w:t>
      </w:r>
    </w:p>
    <w:p w:rsidR="0026199E" w:rsidRPr="001B0F6B" w:rsidRDefault="0026199E" w:rsidP="0026199E">
      <w:pPr>
        <w:pStyle w:val="ListParagraph"/>
        <w:numPr>
          <w:ilvl w:val="1"/>
          <w:numId w:val="5"/>
        </w:numPr>
        <w:rPr>
          <w:rFonts w:cstheme="minorHAnsi"/>
          <w:sz w:val="24"/>
          <w:szCs w:val="24"/>
        </w:rPr>
      </w:pPr>
      <w:r w:rsidRPr="001B0F6B">
        <w:rPr>
          <w:rFonts w:cstheme="minorHAnsi"/>
          <w:sz w:val="24"/>
          <w:szCs w:val="24"/>
        </w:rPr>
        <w:t>Sign off  for taking home – staff or student</w:t>
      </w:r>
    </w:p>
    <w:p w:rsidR="00FB2C84" w:rsidRDefault="00FB2C84" w:rsidP="00CC4E02">
      <w:pPr>
        <w:rPr>
          <w:rFonts w:cstheme="minorHAnsi"/>
          <w:b/>
          <w:sz w:val="24"/>
          <w:szCs w:val="24"/>
          <w:u w:val="single"/>
        </w:rPr>
      </w:pPr>
    </w:p>
    <w:p w:rsidR="003A70E0" w:rsidRPr="00F40CAD" w:rsidRDefault="00F40CAD" w:rsidP="003A70E0">
      <w:pPr>
        <w:rPr>
          <w:b/>
          <w:sz w:val="24"/>
          <w:szCs w:val="24"/>
        </w:rPr>
      </w:pPr>
      <w:r w:rsidRPr="00F40CAD">
        <w:rPr>
          <w:b/>
          <w:sz w:val="24"/>
          <w:szCs w:val="24"/>
        </w:rPr>
        <w:t>T</w:t>
      </w:r>
      <w:r w:rsidR="00A914A3" w:rsidRPr="00F40CAD">
        <w:rPr>
          <w:b/>
          <w:sz w:val="24"/>
          <w:szCs w:val="24"/>
        </w:rPr>
        <w:t>he</w:t>
      </w:r>
      <w:r w:rsidR="00057761" w:rsidRPr="00F40CAD">
        <w:rPr>
          <w:b/>
          <w:sz w:val="24"/>
          <w:szCs w:val="24"/>
        </w:rPr>
        <w:t xml:space="preserve"> Specific</w:t>
      </w:r>
      <w:r w:rsidR="00A914A3" w:rsidRPr="00F40CAD">
        <w:rPr>
          <w:b/>
          <w:sz w:val="24"/>
          <w:szCs w:val="24"/>
        </w:rPr>
        <w:t xml:space="preserve"> WNYRIC Supported S</w:t>
      </w:r>
      <w:r w:rsidR="003A70E0" w:rsidRPr="00F40CAD">
        <w:rPr>
          <w:b/>
          <w:sz w:val="24"/>
          <w:szCs w:val="24"/>
        </w:rPr>
        <w:t xml:space="preserve">olutions </w:t>
      </w:r>
      <w:r w:rsidR="005C0CB9" w:rsidRPr="00F40CAD">
        <w:rPr>
          <w:b/>
          <w:sz w:val="24"/>
          <w:szCs w:val="24"/>
        </w:rPr>
        <w:t>through COSERs:</w:t>
      </w:r>
    </w:p>
    <w:p w:rsidR="00FE00AA" w:rsidRPr="00F40CAD" w:rsidRDefault="00FE00AA" w:rsidP="00FE00AA">
      <w:pPr>
        <w:rPr>
          <w:rFonts w:cs="Helv"/>
          <w:color w:val="000000"/>
          <w:sz w:val="24"/>
          <w:szCs w:val="24"/>
        </w:rPr>
      </w:pPr>
      <w:r w:rsidRPr="00F40CAD">
        <w:rPr>
          <w:b/>
          <w:sz w:val="24"/>
          <w:szCs w:val="24"/>
        </w:rPr>
        <w:t xml:space="preserve">CSLO </w:t>
      </w:r>
      <w:r w:rsidR="008F1B76" w:rsidRPr="00F40CAD">
        <w:rPr>
          <w:sz w:val="24"/>
          <w:szCs w:val="24"/>
        </w:rPr>
        <w:t>-</w:t>
      </w:r>
      <w:r w:rsidR="00A914A3" w:rsidRPr="00F40CAD">
        <w:rPr>
          <w:sz w:val="24"/>
          <w:szCs w:val="24"/>
        </w:rPr>
        <w:t xml:space="preserve">iPad , </w:t>
      </w:r>
      <w:r w:rsidR="0055379A" w:rsidRPr="00F40CAD">
        <w:rPr>
          <w:sz w:val="24"/>
          <w:szCs w:val="24"/>
        </w:rPr>
        <w:t>Samsung Galaxy</w:t>
      </w:r>
      <w:r w:rsidR="00A914A3" w:rsidRPr="00F40CAD">
        <w:rPr>
          <w:sz w:val="24"/>
          <w:szCs w:val="24"/>
        </w:rPr>
        <w:t>, Ace transformer t</w:t>
      </w:r>
      <w:r w:rsidR="0055379A" w:rsidRPr="00F40CAD">
        <w:rPr>
          <w:sz w:val="24"/>
          <w:szCs w:val="24"/>
        </w:rPr>
        <w:t xml:space="preserve">ablets </w:t>
      </w:r>
      <w:r w:rsidRPr="00F40CAD">
        <w:rPr>
          <w:sz w:val="24"/>
          <w:szCs w:val="24"/>
        </w:rPr>
        <w:t>are</w:t>
      </w:r>
      <w:r w:rsidR="0055379A" w:rsidRPr="00F40CAD">
        <w:rPr>
          <w:sz w:val="24"/>
          <w:szCs w:val="24"/>
        </w:rPr>
        <w:t xml:space="preserve"> listed as approved devices through CSLO with approval of Michelle Okal</w:t>
      </w:r>
      <w:r w:rsidR="00A914A3" w:rsidRPr="00F40CAD">
        <w:rPr>
          <w:rFonts w:cs="Helv"/>
          <w:color w:val="000000"/>
          <w:sz w:val="24"/>
          <w:szCs w:val="24"/>
        </w:rPr>
        <w:t>-Frink</w:t>
      </w:r>
      <w:r w:rsidR="0055379A" w:rsidRPr="00F40CAD">
        <w:rPr>
          <w:sz w:val="24"/>
          <w:szCs w:val="24"/>
        </w:rPr>
        <w:t xml:space="preserve">.  </w:t>
      </w:r>
      <w:r w:rsidR="00D658C6" w:rsidRPr="00F40CAD">
        <w:rPr>
          <w:rFonts w:cs="Helv"/>
          <w:color w:val="000000"/>
          <w:sz w:val="24"/>
          <w:szCs w:val="24"/>
        </w:rPr>
        <w:t xml:space="preserve"> </w:t>
      </w:r>
      <w:r w:rsidRPr="00F40CAD">
        <w:rPr>
          <w:rFonts w:cs="Helv"/>
          <w:color w:val="000000"/>
          <w:sz w:val="24"/>
          <w:szCs w:val="24"/>
        </w:rPr>
        <w:t xml:space="preserve"> </w:t>
      </w:r>
      <w:r w:rsidR="00D17632" w:rsidRPr="00F40CAD">
        <w:rPr>
          <w:rFonts w:cs="Helv"/>
          <w:color w:val="000000"/>
          <w:sz w:val="24"/>
          <w:szCs w:val="24"/>
        </w:rPr>
        <w:t xml:space="preserve">Students may take these tablet devices out of the district if content filtering is in place utilizing Lightspeed.   If staff are requesting to take these tablets out of the district the device must either be content filtered or a waiver must be signed. </w:t>
      </w:r>
      <w:r w:rsidRPr="00F40CAD">
        <w:rPr>
          <w:rFonts w:cs="Helv"/>
          <w:color w:val="000000"/>
          <w:sz w:val="24"/>
          <w:szCs w:val="24"/>
        </w:rPr>
        <w:t>A review and verification and meeting with Michelle Okal-Frink is necessary prior to project approval.</w:t>
      </w:r>
    </w:p>
    <w:p w:rsidR="00FE00AA" w:rsidRPr="00F40CAD" w:rsidRDefault="00FE00AA" w:rsidP="00FE00AA">
      <w:pPr>
        <w:rPr>
          <w:rFonts w:cs="Helv"/>
          <w:color w:val="000000"/>
          <w:sz w:val="24"/>
          <w:szCs w:val="24"/>
        </w:rPr>
      </w:pPr>
      <w:r w:rsidRPr="00F40CAD">
        <w:rPr>
          <w:rFonts w:cs="Helv"/>
          <w:b/>
          <w:color w:val="000000"/>
          <w:sz w:val="24"/>
          <w:szCs w:val="24"/>
        </w:rPr>
        <w:t>Standards Committee</w:t>
      </w:r>
      <w:r w:rsidRPr="00F40CAD">
        <w:rPr>
          <w:rFonts w:cs="Helv"/>
          <w:color w:val="000000"/>
          <w:sz w:val="24"/>
          <w:szCs w:val="24"/>
        </w:rPr>
        <w:t xml:space="preserve"> – Approved MLD/tablets with iOS 4.0 and Android 3.1+ are listed as approved through Management Services.  A review and verification with Jill Holbrook is necessary prior to project approval</w:t>
      </w:r>
      <w:r w:rsidR="003F04C9">
        <w:rPr>
          <w:rFonts w:cs="Helv"/>
          <w:color w:val="000000"/>
          <w:sz w:val="24"/>
          <w:szCs w:val="24"/>
        </w:rPr>
        <w:t xml:space="preserve"> if purchase through 650.xxx is requested</w:t>
      </w:r>
      <w:r w:rsidRPr="00F40CAD">
        <w:rPr>
          <w:rFonts w:cs="Helv"/>
          <w:color w:val="000000"/>
          <w:sz w:val="24"/>
          <w:szCs w:val="24"/>
        </w:rPr>
        <w:t>.</w:t>
      </w:r>
      <w:r w:rsidR="003F04C9">
        <w:rPr>
          <w:rFonts w:cs="Helv"/>
          <w:color w:val="000000"/>
          <w:sz w:val="24"/>
          <w:szCs w:val="24"/>
        </w:rPr>
        <w:t xml:space="preserve">  The review and verification and meeting with Mich</w:t>
      </w:r>
      <w:r w:rsidR="00F91155">
        <w:rPr>
          <w:rFonts w:cs="Helv"/>
          <w:color w:val="000000"/>
          <w:sz w:val="24"/>
          <w:szCs w:val="24"/>
        </w:rPr>
        <w:t>e</w:t>
      </w:r>
      <w:r w:rsidR="003F04C9">
        <w:rPr>
          <w:rFonts w:cs="Helv"/>
          <w:color w:val="000000"/>
          <w:sz w:val="24"/>
          <w:szCs w:val="24"/>
        </w:rPr>
        <w:t>lle Okal-Frink is still necessary as well.</w:t>
      </w:r>
      <w:r w:rsidR="00C14634">
        <w:rPr>
          <w:rFonts w:cs="Helv"/>
          <w:color w:val="000000"/>
          <w:sz w:val="24"/>
          <w:szCs w:val="24"/>
        </w:rPr>
        <w:t xml:space="preserve">  </w:t>
      </w:r>
    </w:p>
    <w:p w:rsidR="00634B60" w:rsidRPr="00F40CAD" w:rsidRDefault="00634B60" w:rsidP="0055379A">
      <w:pPr>
        <w:autoSpaceDE w:val="0"/>
        <w:autoSpaceDN w:val="0"/>
        <w:adjustRightInd w:val="0"/>
        <w:spacing w:after="0" w:line="240" w:lineRule="auto"/>
        <w:rPr>
          <w:rFonts w:ascii="Helv" w:hAnsi="Helv" w:cs="Helv"/>
          <w:b/>
          <w:bCs/>
          <w:color w:val="000000"/>
          <w:sz w:val="24"/>
          <w:szCs w:val="24"/>
          <w:u w:val="single"/>
        </w:rPr>
      </w:pPr>
    </w:p>
    <w:p w:rsidR="007D2EFD" w:rsidRPr="00F40CAD" w:rsidRDefault="003F04C9" w:rsidP="00F8324A">
      <w:pPr>
        <w:rPr>
          <w:rFonts w:cstheme="minorHAnsi"/>
          <w:b/>
          <w:sz w:val="24"/>
          <w:szCs w:val="24"/>
        </w:rPr>
      </w:pPr>
      <w:r>
        <w:rPr>
          <w:rFonts w:cstheme="minorHAnsi"/>
          <w:b/>
          <w:sz w:val="24"/>
          <w:szCs w:val="24"/>
        </w:rPr>
        <w:t xml:space="preserve">Evaluation of Mobile Device Solutions for </w:t>
      </w:r>
      <w:r w:rsidR="005C0CB9" w:rsidRPr="00F40CAD">
        <w:rPr>
          <w:rFonts w:cstheme="minorHAnsi"/>
          <w:b/>
          <w:sz w:val="24"/>
          <w:szCs w:val="24"/>
        </w:rPr>
        <w:t>WNYRIC</w:t>
      </w:r>
      <w:r w:rsidR="003A70E0" w:rsidRPr="00F40CAD">
        <w:rPr>
          <w:rFonts w:cstheme="minorHAnsi"/>
          <w:b/>
          <w:sz w:val="24"/>
          <w:szCs w:val="24"/>
        </w:rPr>
        <w:t>:</w:t>
      </w:r>
      <w:r w:rsidR="00C14634">
        <w:rPr>
          <w:rFonts w:cstheme="minorHAnsi"/>
          <w:b/>
          <w:sz w:val="24"/>
          <w:szCs w:val="24"/>
        </w:rPr>
        <w:t xml:space="preserve"> </w:t>
      </w:r>
    </w:p>
    <w:p w:rsidR="00C7056F" w:rsidRPr="00F40CAD" w:rsidRDefault="00C7056F" w:rsidP="004D0639">
      <w:pPr>
        <w:autoSpaceDE w:val="0"/>
        <w:autoSpaceDN w:val="0"/>
        <w:adjustRightInd w:val="0"/>
        <w:spacing w:after="0" w:line="240" w:lineRule="auto"/>
        <w:rPr>
          <w:rFonts w:cstheme="minorHAnsi"/>
          <w:color w:val="000000"/>
          <w:sz w:val="24"/>
          <w:szCs w:val="24"/>
        </w:rPr>
      </w:pPr>
      <w:r w:rsidRPr="00F40CAD">
        <w:rPr>
          <w:rFonts w:cstheme="minorHAnsi"/>
          <w:color w:val="000000"/>
          <w:sz w:val="24"/>
          <w:szCs w:val="24"/>
        </w:rPr>
        <w:t>Mobile Device Management Service on Mobile</w:t>
      </w:r>
      <w:r w:rsidR="00CC4E02" w:rsidRPr="00F40CAD">
        <w:rPr>
          <w:rFonts w:cstheme="minorHAnsi"/>
          <w:color w:val="000000"/>
          <w:sz w:val="24"/>
          <w:szCs w:val="24"/>
        </w:rPr>
        <w:t xml:space="preserve"> Learning Devices (MLD)/Tablets provide</w:t>
      </w:r>
      <w:r w:rsidR="00D17632">
        <w:rPr>
          <w:rFonts w:cstheme="minorHAnsi"/>
          <w:color w:val="000000"/>
          <w:sz w:val="24"/>
          <w:szCs w:val="24"/>
        </w:rPr>
        <w:t>s</w:t>
      </w:r>
      <w:r w:rsidR="00CC4E02" w:rsidRPr="00F40CAD">
        <w:rPr>
          <w:rFonts w:cstheme="minorHAnsi"/>
          <w:color w:val="000000"/>
          <w:sz w:val="24"/>
          <w:szCs w:val="24"/>
        </w:rPr>
        <w:t xml:space="preserve"> automation of many of the components which can be done manually. </w:t>
      </w:r>
      <w:r w:rsidRPr="00F40CAD">
        <w:rPr>
          <w:rFonts w:cstheme="minorHAnsi"/>
          <w:color w:val="000000"/>
          <w:sz w:val="24"/>
          <w:szCs w:val="24"/>
        </w:rPr>
        <w:t xml:space="preserve"> </w:t>
      </w:r>
    </w:p>
    <w:p w:rsidR="00CC4E02" w:rsidRPr="00F40CAD" w:rsidRDefault="00CC4E02" w:rsidP="004D0639">
      <w:pPr>
        <w:autoSpaceDE w:val="0"/>
        <w:autoSpaceDN w:val="0"/>
        <w:adjustRightInd w:val="0"/>
        <w:spacing w:after="0" w:line="240" w:lineRule="auto"/>
        <w:rPr>
          <w:rFonts w:cstheme="minorHAnsi"/>
          <w:color w:val="000000"/>
          <w:sz w:val="24"/>
          <w:szCs w:val="24"/>
        </w:rPr>
      </w:pPr>
    </w:p>
    <w:p w:rsidR="00C7056F" w:rsidRDefault="00F54EE6" w:rsidP="00FB2C84">
      <w:pPr>
        <w:autoSpaceDE w:val="0"/>
        <w:autoSpaceDN w:val="0"/>
        <w:adjustRightInd w:val="0"/>
        <w:spacing w:after="0" w:line="240" w:lineRule="auto"/>
        <w:rPr>
          <w:rFonts w:cstheme="minorHAnsi"/>
          <w:color w:val="000000"/>
          <w:sz w:val="24"/>
          <w:szCs w:val="24"/>
        </w:rPr>
      </w:pPr>
      <w:r w:rsidRPr="00F54EE6">
        <w:rPr>
          <w:rFonts w:cstheme="minorHAnsi"/>
          <w:sz w:val="24"/>
          <w:szCs w:val="24"/>
        </w:rPr>
        <w:lastRenderedPageBreak/>
        <w:t xml:space="preserve">The </w:t>
      </w:r>
      <w:r w:rsidR="00FB2C84" w:rsidRPr="00F54EE6">
        <w:rPr>
          <w:rFonts w:cstheme="minorHAnsi"/>
          <w:sz w:val="24"/>
          <w:szCs w:val="24"/>
        </w:rPr>
        <w:t>WNYRIC</w:t>
      </w:r>
      <w:r w:rsidR="00F17796">
        <w:rPr>
          <w:rFonts w:cstheme="minorHAnsi"/>
          <w:sz w:val="24"/>
          <w:szCs w:val="24"/>
        </w:rPr>
        <w:t xml:space="preserve"> team</w:t>
      </w:r>
      <w:r w:rsidR="00FB2C84" w:rsidRPr="00F54EE6">
        <w:rPr>
          <w:rFonts w:cstheme="minorHAnsi"/>
          <w:sz w:val="24"/>
          <w:szCs w:val="24"/>
        </w:rPr>
        <w:t>, in conjunction with other RICs across NY State, went through an</w:t>
      </w:r>
      <w:r w:rsidRPr="00F54EE6">
        <w:rPr>
          <w:rFonts w:cstheme="minorHAnsi"/>
          <w:sz w:val="24"/>
          <w:szCs w:val="24"/>
        </w:rPr>
        <w:t xml:space="preserve"> </w:t>
      </w:r>
      <w:r w:rsidR="00FB2C84" w:rsidRPr="00F54EE6">
        <w:rPr>
          <w:rFonts w:cstheme="minorHAnsi"/>
          <w:sz w:val="24"/>
          <w:szCs w:val="24"/>
        </w:rPr>
        <w:t>extensive evaluation process of dozens different MDM products</w:t>
      </w:r>
      <w:r w:rsidR="00F17796">
        <w:rPr>
          <w:rFonts w:cstheme="minorHAnsi"/>
          <w:sz w:val="24"/>
          <w:szCs w:val="24"/>
        </w:rPr>
        <w:t xml:space="preserve"> in March through May 2012</w:t>
      </w:r>
      <w:r w:rsidR="00FB2C84" w:rsidRPr="00F54EE6">
        <w:rPr>
          <w:rFonts w:cstheme="minorHAnsi"/>
          <w:sz w:val="24"/>
          <w:szCs w:val="24"/>
        </w:rPr>
        <w:t>. This process included product demos, trial installations, independent research firm</w:t>
      </w:r>
      <w:r w:rsidR="00C14634">
        <w:rPr>
          <w:rFonts w:cstheme="minorHAnsi"/>
          <w:sz w:val="24"/>
          <w:szCs w:val="24"/>
        </w:rPr>
        <w:t xml:space="preserve"> review</w:t>
      </w:r>
      <w:r w:rsidR="00FB2C84" w:rsidRPr="00F54EE6">
        <w:rPr>
          <w:rFonts w:cstheme="minorHAnsi"/>
          <w:sz w:val="24"/>
          <w:szCs w:val="24"/>
        </w:rPr>
        <w:t>, and a state wide RFP</w:t>
      </w:r>
      <w:r w:rsidR="00C14634">
        <w:rPr>
          <w:rFonts w:cstheme="minorHAnsi"/>
          <w:sz w:val="24"/>
          <w:szCs w:val="24"/>
        </w:rPr>
        <w:t xml:space="preserve"> and review prior to award of contracts</w:t>
      </w:r>
      <w:r w:rsidRPr="00F54EE6">
        <w:rPr>
          <w:rFonts w:cstheme="minorHAnsi"/>
          <w:sz w:val="24"/>
          <w:szCs w:val="24"/>
        </w:rPr>
        <w:t xml:space="preserve">. </w:t>
      </w:r>
      <w:r w:rsidR="00C7056F" w:rsidRPr="00F54EE6">
        <w:rPr>
          <w:rFonts w:cstheme="minorHAnsi"/>
          <w:color w:val="000000"/>
          <w:sz w:val="24"/>
          <w:szCs w:val="24"/>
        </w:rPr>
        <w:t>The areas</w:t>
      </w:r>
      <w:r w:rsidRPr="00F54EE6">
        <w:rPr>
          <w:rFonts w:cstheme="minorHAnsi"/>
          <w:color w:val="000000"/>
          <w:sz w:val="24"/>
          <w:szCs w:val="24"/>
        </w:rPr>
        <w:t xml:space="preserve"> below</w:t>
      </w:r>
      <w:r w:rsidR="00C14634">
        <w:rPr>
          <w:rFonts w:cstheme="minorHAnsi"/>
          <w:color w:val="000000"/>
          <w:sz w:val="24"/>
          <w:szCs w:val="24"/>
        </w:rPr>
        <w:t xml:space="preserve"> noted by vendor </w:t>
      </w:r>
      <w:r w:rsidRPr="00F54EE6">
        <w:rPr>
          <w:rFonts w:cstheme="minorHAnsi"/>
          <w:color w:val="000000"/>
          <w:sz w:val="24"/>
          <w:szCs w:val="24"/>
        </w:rPr>
        <w:t>wer</w:t>
      </w:r>
      <w:r w:rsidR="00C7056F" w:rsidRPr="00F54EE6">
        <w:rPr>
          <w:rFonts w:cstheme="minorHAnsi"/>
          <w:color w:val="000000"/>
          <w:sz w:val="24"/>
          <w:szCs w:val="24"/>
        </w:rPr>
        <w:t>e</w:t>
      </w:r>
      <w:r w:rsidRPr="00F54EE6">
        <w:rPr>
          <w:rFonts w:cstheme="minorHAnsi"/>
          <w:color w:val="000000"/>
          <w:sz w:val="24"/>
          <w:szCs w:val="24"/>
        </w:rPr>
        <w:t xml:space="preserve"> specific</w:t>
      </w:r>
      <w:r w:rsidR="00C7056F" w:rsidRPr="00F54EE6">
        <w:rPr>
          <w:rFonts w:cstheme="minorHAnsi"/>
          <w:color w:val="000000"/>
          <w:sz w:val="24"/>
          <w:szCs w:val="24"/>
        </w:rPr>
        <w:t xml:space="preserve"> </w:t>
      </w:r>
      <w:r w:rsidRPr="00F54EE6">
        <w:rPr>
          <w:rFonts w:cstheme="minorHAnsi"/>
          <w:color w:val="000000"/>
          <w:sz w:val="24"/>
          <w:szCs w:val="24"/>
        </w:rPr>
        <w:t xml:space="preserve">requests </w:t>
      </w:r>
      <w:r w:rsidR="00C7056F" w:rsidRPr="00F54EE6">
        <w:rPr>
          <w:rFonts w:cstheme="minorHAnsi"/>
          <w:color w:val="000000"/>
          <w:sz w:val="24"/>
          <w:szCs w:val="24"/>
        </w:rPr>
        <w:t xml:space="preserve">in </w:t>
      </w:r>
      <w:r w:rsidR="00CC4E02" w:rsidRPr="00F54EE6">
        <w:rPr>
          <w:rFonts w:cstheme="minorHAnsi"/>
          <w:color w:val="000000"/>
          <w:sz w:val="24"/>
          <w:szCs w:val="24"/>
        </w:rPr>
        <w:t>a</w:t>
      </w:r>
      <w:r w:rsidR="00C7056F" w:rsidRPr="00F54EE6">
        <w:rPr>
          <w:rFonts w:cstheme="minorHAnsi"/>
          <w:color w:val="000000"/>
          <w:sz w:val="24"/>
          <w:szCs w:val="24"/>
        </w:rPr>
        <w:t xml:space="preserve"> Mobile Device Management</w:t>
      </w:r>
      <w:r w:rsidR="00CC4E02" w:rsidRPr="00F54EE6">
        <w:rPr>
          <w:rFonts w:cstheme="minorHAnsi"/>
          <w:color w:val="000000"/>
          <w:sz w:val="24"/>
          <w:szCs w:val="24"/>
        </w:rPr>
        <w:t xml:space="preserve"> solution</w:t>
      </w:r>
      <w:r w:rsidR="00C14634">
        <w:rPr>
          <w:rFonts w:cstheme="minorHAnsi"/>
          <w:color w:val="000000"/>
          <w:sz w:val="24"/>
          <w:szCs w:val="24"/>
        </w:rPr>
        <w:t>:</w:t>
      </w:r>
      <w:r w:rsidR="00F17796">
        <w:rPr>
          <w:rFonts w:cstheme="minorHAnsi"/>
          <w:color w:val="000000"/>
          <w:sz w:val="24"/>
          <w:szCs w:val="24"/>
        </w:rPr>
        <w:t xml:space="preserve"> and the vendor’s response.  Be aware that the products continue to mature and the specifics below were accurate as of July 2012.  The meeting with Michelle Okal-Frink will provide the most up to date vendor information.</w:t>
      </w:r>
      <w:r w:rsidR="00F91155">
        <w:rPr>
          <w:rFonts w:cstheme="minorHAnsi"/>
          <w:color w:val="000000"/>
          <w:sz w:val="24"/>
          <w:szCs w:val="24"/>
        </w:rPr>
        <w:t xml:space="preserve"> Also Apple continues to expand the resources they offer to support iPads through Lion and Mountain Lion server which should also be considered.</w:t>
      </w:r>
    </w:p>
    <w:p w:rsidR="00F54EE6" w:rsidRDefault="00F54EE6" w:rsidP="00FB2C84">
      <w:pPr>
        <w:autoSpaceDE w:val="0"/>
        <w:autoSpaceDN w:val="0"/>
        <w:adjustRightInd w:val="0"/>
        <w:spacing w:after="0" w:line="240" w:lineRule="auto"/>
        <w:rPr>
          <w:rFonts w:cstheme="minorHAnsi"/>
          <w:color w:val="000000"/>
          <w:sz w:val="24"/>
          <w:szCs w:val="24"/>
        </w:rPr>
      </w:pPr>
    </w:p>
    <w:tbl>
      <w:tblPr>
        <w:tblStyle w:val="TableGrid"/>
        <w:tblW w:w="11790" w:type="dxa"/>
        <w:tblInd w:w="-432" w:type="dxa"/>
        <w:tblLayout w:type="fixed"/>
        <w:tblLook w:val="04A0"/>
      </w:tblPr>
      <w:tblGrid>
        <w:gridCol w:w="2250"/>
        <w:gridCol w:w="2610"/>
        <w:gridCol w:w="2880"/>
        <w:gridCol w:w="4050"/>
      </w:tblGrid>
      <w:tr w:rsidR="00FB2C84" w:rsidRPr="00FB2C84" w:rsidTr="00FB2C84">
        <w:trPr>
          <w:trHeight w:val="300"/>
        </w:trPr>
        <w:tc>
          <w:tcPr>
            <w:tcW w:w="2250" w:type="dxa"/>
            <w:hideMark/>
          </w:tcPr>
          <w:p w:rsidR="00FB2C84" w:rsidRPr="00FB2C84" w:rsidRDefault="00FB2C84" w:rsidP="00FB2C84">
            <w:pPr>
              <w:rPr>
                <w:rFonts w:ascii="Arial" w:eastAsia="Times New Roman" w:hAnsi="Arial" w:cs="Arial"/>
                <w:b/>
                <w:bCs/>
              </w:rPr>
            </w:pPr>
          </w:p>
        </w:tc>
        <w:tc>
          <w:tcPr>
            <w:tcW w:w="261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JAMF</w:t>
            </w:r>
          </w:p>
        </w:tc>
        <w:tc>
          <w:tcPr>
            <w:tcW w:w="288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Notify</w:t>
            </w:r>
          </w:p>
        </w:tc>
        <w:tc>
          <w:tcPr>
            <w:tcW w:w="40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Air Watch </w:t>
            </w:r>
          </w:p>
        </w:tc>
      </w:tr>
      <w:tr w:rsidR="00FB2C84" w:rsidRPr="00FB2C84" w:rsidTr="00FB2C84">
        <w:trPr>
          <w:trHeight w:val="70"/>
        </w:trPr>
        <w:tc>
          <w:tcPr>
            <w:tcW w:w="2250" w:type="dxa"/>
            <w:hideMark/>
          </w:tcPr>
          <w:p w:rsidR="00FB2C84" w:rsidRPr="00FB2C84" w:rsidRDefault="00FB2C84" w:rsidP="00FB2C84">
            <w:pPr>
              <w:rPr>
                <w:rFonts w:ascii="Arial" w:eastAsia="Times New Roman" w:hAnsi="Arial" w:cs="Arial"/>
              </w:rPr>
            </w:pPr>
          </w:p>
        </w:tc>
        <w:tc>
          <w:tcPr>
            <w:tcW w:w="2610" w:type="dxa"/>
            <w:hideMark/>
          </w:tcPr>
          <w:p w:rsidR="00FB2C84" w:rsidRPr="00FB2C84" w:rsidRDefault="00FB2C84" w:rsidP="00FB2C84">
            <w:pPr>
              <w:rPr>
                <w:rFonts w:ascii="Arial" w:eastAsia="Times New Roman" w:hAnsi="Arial" w:cs="Arial"/>
                <w:color w:val="000000"/>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color w:val="000000"/>
              </w:rPr>
            </w:pPr>
          </w:p>
        </w:tc>
      </w:tr>
      <w:tr w:rsidR="00FB2C84" w:rsidRPr="00FB2C84" w:rsidTr="00FB2C84">
        <w:trPr>
          <w:trHeight w:val="70"/>
        </w:trPr>
        <w:tc>
          <w:tcPr>
            <w:tcW w:w="2250" w:type="dxa"/>
            <w:hideMark/>
          </w:tcPr>
          <w:p w:rsidR="00FB2C84" w:rsidRPr="00FB2C84" w:rsidRDefault="00FB2C84" w:rsidP="00FB2C84">
            <w:pPr>
              <w:rPr>
                <w:rFonts w:ascii="Arial" w:eastAsia="Times New Roman" w:hAnsi="Arial" w:cs="Arial"/>
                <w:color w:val="000000"/>
              </w:rPr>
            </w:pP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285"/>
        </w:trPr>
        <w:tc>
          <w:tcPr>
            <w:tcW w:w="22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Platform Support</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iOS only</w:t>
            </w:r>
          </w:p>
        </w:tc>
        <w:tc>
          <w:tcPr>
            <w:tcW w:w="288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iOS , Android and Blackberry</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iOS, Android, Blackberry</w:t>
            </w:r>
          </w:p>
        </w:tc>
      </w:tr>
      <w:tr w:rsidR="00FB2C84" w:rsidRPr="00FB2C84" w:rsidTr="00FB2C84">
        <w:trPr>
          <w:trHeight w:val="300"/>
        </w:trPr>
        <w:tc>
          <w:tcPr>
            <w:tcW w:w="2250" w:type="dxa"/>
            <w:hideMark/>
          </w:tcPr>
          <w:p w:rsidR="00FB2C84" w:rsidRPr="00FB2C84" w:rsidRDefault="00FB2C84" w:rsidP="00FB2C84">
            <w:pPr>
              <w:rPr>
                <w:rFonts w:ascii="Arial" w:eastAsia="Times New Roman" w:hAnsi="Arial" w:cs="Arial"/>
              </w:rPr>
            </w:pP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900"/>
        </w:trPr>
        <w:tc>
          <w:tcPr>
            <w:tcW w:w="2250" w:type="dxa"/>
            <w:hideMark/>
          </w:tcPr>
          <w:p w:rsidR="00FB2C84" w:rsidRPr="00C14634" w:rsidRDefault="008218BD" w:rsidP="00FB2C84">
            <w:pPr>
              <w:spacing w:after="200" w:line="276" w:lineRule="auto"/>
              <w:rPr>
                <w:rFonts w:ascii="Arial" w:eastAsia="Times New Roman" w:hAnsi="Arial" w:cs="Arial"/>
                <w:bCs/>
                <w:color w:val="000000"/>
              </w:rPr>
            </w:pPr>
            <w:r w:rsidRPr="008218BD">
              <w:rPr>
                <w:rFonts w:ascii="Arial" w:eastAsia="Times New Roman" w:hAnsi="Arial" w:cs="Arial"/>
                <w:bCs/>
                <w:color w:val="000000"/>
              </w:rPr>
              <w:t>Group Management and Provisioning</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Cloud JSS</w:t>
            </w:r>
          </w:p>
        </w:tc>
        <w:tc>
          <w:tcPr>
            <w:tcW w:w="288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Web based dashboard</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Web</w:t>
            </w:r>
          </w:p>
        </w:tc>
      </w:tr>
      <w:tr w:rsidR="00FB2C84" w:rsidRPr="00FB2C84" w:rsidTr="00FB2C84">
        <w:trPr>
          <w:trHeight w:val="57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Automated Provisioning</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 xml:space="preserve"> installs certificates on the iOS device</w:t>
            </w:r>
          </w:p>
        </w:tc>
        <w:tc>
          <w:tcPr>
            <w:tcW w:w="2880" w:type="dxa"/>
            <w:hideMark/>
          </w:tcPr>
          <w:p w:rsidR="00FB2C84" w:rsidRPr="00FB2C84" w:rsidRDefault="00C14634" w:rsidP="00C14634">
            <w:pPr>
              <w:rPr>
                <w:rFonts w:ascii="Arial" w:eastAsia="Times New Roman" w:hAnsi="Arial" w:cs="Arial"/>
                <w:color w:val="000000"/>
              </w:rPr>
            </w:pPr>
            <w:r>
              <w:rPr>
                <w:rFonts w:ascii="Arial" w:eastAsia="Times New Roman" w:hAnsi="Arial" w:cs="Arial"/>
                <w:color w:val="000000"/>
              </w:rPr>
              <w:t xml:space="preserve">User must obtain </w:t>
            </w:r>
            <w:r w:rsidR="00FB2C84" w:rsidRPr="00FB2C84">
              <w:rPr>
                <w:rFonts w:ascii="Arial" w:eastAsia="Times New Roman" w:hAnsi="Arial" w:cs="Arial"/>
                <w:color w:val="000000"/>
              </w:rPr>
              <w:t xml:space="preserve"> manually  from iTunes Store</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w:t>
            </w:r>
            <w:r w:rsidR="00C14634">
              <w:rPr>
                <w:rFonts w:ascii="Arial" w:eastAsia="Times New Roman" w:hAnsi="Arial" w:cs="Arial"/>
              </w:rPr>
              <w:t>s</w:t>
            </w:r>
            <w:r w:rsidRPr="00FB2C84">
              <w:rPr>
                <w:rFonts w:ascii="Arial" w:eastAsia="Times New Roman" w:hAnsi="Arial" w:cs="Arial"/>
              </w:rPr>
              <w:t>, through authentic Safari</w:t>
            </w:r>
          </w:p>
        </w:tc>
      </w:tr>
      <w:tr w:rsidR="00FB2C84" w:rsidRPr="00FB2C84" w:rsidTr="00FB2C84">
        <w:trPr>
          <w:trHeight w:val="28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Group Creation</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 xml:space="preserve">Yes </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Manually through program</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 through AD</w:t>
            </w:r>
          </w:p>
        </w:tc>
      </w:tr>
      <w:tr w:rsidR="00FB2C84" w:rsidRPr="00FB2C84" w:rsidTr="00FB2C84">
        <w:trPr>
          <w:trHeight w:val="85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Applying Policies by Group</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 xml:space="preserve">Yes JAMF is wireless with the ability to address groups and manage several devices </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Not at this time</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85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Ability to control or override policy conflicts</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900"/>
        </w:trPr>
        <w:tc>
          <w:tcPr>
            <w:tcW w:w="2250" w:type="dxa"/>
            <w:hideMark/>
          </w:tcPr>
          <w:p w:rsidR="00FB2C84" w:rsidRPr="00FB2C84" w:rsidRDefault="00FB2C84" w:rsidP="00FB2C84">
            <w:pPr>
              <w:rPr>
                <w:rFonts w:ascii="Arial" w:eastAsia="Times New Roman" w:hAnsi="Arial" w:cs="Arial"/>
                <w:b/>
                <w:bCs/>
              </w:rPr>
            </w:pPr>
            <w:r w:rsidRPr="00FB2C84">
              <w:rPr>
                <w:rFonts w:ascii="Arial" w:eastAsia="Times New Roman" w:hAnsi="Arial" w:cs="Arial"/>
                <w:b/>
                <w:bCs/>
              </w:rPr>
              <w:t>Service Management and Reporting</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1140"/>
        </w:trPr>
        <w:tc>
          <w:tcPr>
            <w:tcW w:w="22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lastRenderedPageBreak/>
              <w:t>Visibility into the device and network performance</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w:t>
            </w:r>
          </w:p>
        </w:tc>
        <w:tc>
          <w:tcPr>
            <w:tcW w:w="288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APNS for iOS, and Android device checking in and realtime - very limited</w:t>
            </w:r>
          </w:p>
        </w:tc>
        <w:tc>
          <w:tcPr>
            <w:tcW w:w="40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Multi level - you can manage by the top level and can manage different levels - done in a </w:t>
            </w:r>
            <w:r w:rsidR="00C14634" w:rsidRPr="00FB2C84">
              <w:rPr>
                <w:rFonts w:ascii="Arial" w:eastAsia="Times New Roman" w:hAnsi="Arial" w:cs="Arial"/>
                <w:color w:val="000000"/>
              </w:rPr>
              <w:t>hierarchical</w:t>
            </w:r>
            <w:r w:rsidRPr="00FB2C84">
              <w:rPr>
                <w:rFonts w:ascii="Arial" w:eastAsia="Times New Roman" w:hAnsi="Arial" w:cs="Arial"/>
                <w:color w:val="000000"/>
              </w:rPr>
              <w:t xml:space="preserve"> manner by role</w:t>
            </w:r>
          </w:p>
        </w:tc>
      </w:tr>
      <w:tr w:rsidR="00FB2C84" w:rsidRPr="00FB2C84" w:rsidTr="00FB2C84">
        <w:trPr>
          <w:trHeight w:val="1140"/>
        </w:trPr>
        <w:tc>
          <w:tcPr>
            <w:tcW w:w="22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Basic Reporting</w:t>
            </w:r>
          </w:p>
        </w:tc>
        <w:tc>
          <w:tcPr>
            <w:tcW w:w="2610" w:type="dxa"/>
            <w:noWrap/>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reports can be generated</w:t>
            </w:r>
          </w:p>
        </w:tc>
        <w:tc>
          <w:tcPr>
            <w:tcW w:w="288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 in real time 4 different views</w:t>
            </w:r>
          </w:p>
        </w:tc>
        <w:tc>
          <w:tcPr>
            <w:tcW w:w="40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 administrators can see a daily report about devices that have or have not checked in - more robust</w:t>
            </w:r>
          </w:p>
        </w:tc>
      </w:tr>
      <w:tr w:rsidR="00FB2C84" w:rsidRPr="00FB2C84" w:rsidTr="00FB2C84">
        <w:trPr>
          <w:trHeight w:val="585"/>
        </w:trPr>
        <w:tc>
          <w:tcPr>
            <w:tcW w:w="22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Inventory Management</w:t>
            </w:r>
          </w:p>
        </w:tc>
        <w:tc>
          <w:tcPr>
            <w:tcW w:w="2610" w:type="dxa"/>
            <w:hideMark/>
          </w:tcPr>
          <w:p w:rsidR="00FB2C84" w:rsidRPr="00FB2C84" w:rsidRDefault="00FB2C84" w:rsidP="00FB2C84">
            <w:pPr>
              <w:rPr>
                <w:rFonts w:ascii="Arial" w:eastAsia="Times New Roman" w:hAnsi="Arial" w:cs="Arial"/>
                <w:color w:val="000000"/>
              </w:rPr>
            </w:pPr>
            <w:r w:rsidRPr="00FB2C84">
              <w:rPr>
                <w:rFonts w:ascii="Times New Roman" w:eastAsia="Times New Roman" w:hAnsi="Times New Roman" w:cs="Times New Roman"/>
                <w:color w:val="000000"/>
              </w:rPr>
              <w:t xml:space="preserve"> </w:t>
            </w:r>
            <w:r w:rsidRPr="00FB2C84">
              <w:rPr>
                <w:rFonts w:ascii="Arial" w:eastAsia="Times New Roman" w:hAnsi="Arial" w:cs="Arial"/>
                <w:color w:val="000000"/>
              </w:rPr>
              <w:t>warranty data, hardware DNA, iOS version</w:t>
            </w:r>
          </w:p>
        </w:tc>
        <w:tc>
          <w:tcPr>
            <w:tcW w:w="288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 email alerts, main console window alert</w:t>
            </w:r>
          </w:p>
        </w:tc>
        <w:tc>
          <w:tcPr>
            <w:tcW w:w="4050" w:type="dxa"/>
            <w:hideMark/>
          </w:tcPr>
          <w:p w:rsidR="00FB2C84" w:rsidRPr="00FB2C84" w:rsidRDefault="00FB2C84" w:rsidP="00F17796">
            <w:pPr>
              <w:rPr>
                <w:rFonts w:ascii="Arial" w:eastAsia="Times New Roman" w:hAnsi="Arial" w:cs="Arial"/>
              </w:rPr>
            </w:pPr>
            <w:r w:rsidRPr="00FB2C84">
              <w:rPr>
                <w:rFonts w:ascii="Arial" w:eastAsia="Times New Roman" w:hAnsi="Arial" w:cs="Arial"/>
              </w:rPr>
              <w:t>SSH services</w:t>
            </w:r>
            <w:r w:rsidR="00C14634">
              <w:rPr>
                <w:rFonts w:ascii="Arial" w:eastAsia="Times New Roman" w:hAnsi="Arial" w:cs="Arial"/>
              </w:rPr>
              <w:t xml:space="preserve"> </w:t>
            </w:r>
          </w:p>
        </w:tc>
      </w:tr>
      <w:tr w:rsidR="00FB2C84" w:rsidRPr="00FB2C84" w:rsidTr="00FB2C84">
        <w:trPr>
          <w:trHeight w:val="300"/>
        </w:trPr>
        <w:tc>
          <w:tcPr>
            <w:tcW w:w="2250" w:type="dxa"/>
            <w:hideMark/>
          </w:tcPr>
          <w:p w:rsidR="00FB2C84" w:rsidRPr="00FB2C84" w:rsidRDefault="00FB2C84" w:rsidP="00FB2C84">
            <w:pPr>
              <w:rPr>
                <w:rFonts w:ascii="Arial" w:eastAsia="Times New Roman" w:hAnsi="Arial" w:cs="Arial"/>
              </w:rPr>
            </w:pPr>
          </w:p>
        </w:tc>
        <w:tc>
          <w:tcPr>
            <w:tcW w:w="2610" w:type="dxa"/>
            <w:hideMark/>
          </w:tcPr>
          <w:p w:rsidR="00FB2C84" w:rsidRPr="00FB2C84" w:rsidRDefault="00FB2C84" w:rsidP="00FB2C84">
            <w:pPr>
              <w:rPr>
                <w:rFonts w:ascii="Arial" w:eastAsia="Times New Roman" w:hAnsi="Arial" w:cs="Arial"/>
                <w:color w:val="000000"/>
              </w:rPr>
            </w:pPr>
          </w:p>
        </w:tc>
        <w:tc>
          <w:tcPr>
            <w:tcW w:w="2880" w:type="dxa"/>
            <w:hideMark/>
          </w:tcPr>
          <w:p w:rsidR="00FB2C84" w:rsidRPr="00FB2C84" w:rsidRDefault="00FB2C84" w:rsidP="00FB2C84">
            <w:pPr>
              <w:rPr>
                <w:rFonts w:ascii="Arial" w:eastAsia="Times New Roman" w:hAnsi="Arial" w:cs="Arial"/>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9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Mobile Application Management</w:t>
            </w:r>
          </w:p>
        </w:tc>
        <w:tc>
          <w:tcPr>
            <w:tcW w:w="2610" w:type="dxa"/>
            <w:hideMark/>
          </w:tcPr>
          <w:p w:rsidR="00FB2C84" w:rsidRPr="00FB2C84" w:rsidRDefault="00FB2C84" w:rsidP="00FB2C84">
            <w:pPr>
              <w:rPr>
                <w:rFonts w:ascii="Arial" w:eastAsia="Times New Roman" w:hAnsi="Arial" w:cs="Arial"/>
                <w:color w:val="000000"/>
              </w:rPr>
            </w:pPr>
          </w:p>
        </w:tc>
        <w:tc>
          <w:tcPr>
            <w:tcW w:w="2880" w:type="dxa"/>
            <w:hideMark/>
          </w:tcPr>
          <w:p w:rsidR="00FB2C84" w:rsidRPr="00FB2C84" w:rsidRDefault="00FB2C84" w:rsidP="00FB2C84">
            <w:pPr>
              <w:rPr>
                <w:rFonts w:ascii="Arial" w:eastAsia="Times New Roman" w:hAnsi="Arial" w:cs="Arial"/>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142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Visibility of Installed Apps</w:t>
            </w:r>
          </w:p>
        </w:tc>
        <w:tc>
          <w:tcPr>
            <w:tcW w:w="261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All payloaded apps in reports </w:t>
            </w:r>
          </w:p>
        </w:tc>
        <w:tc>
          <w:tcPr>
            <w:tcW w:w="288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c>
          <w:tcPr>
            <w:tcW w:w="40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secure content locker - you can distribute content through their own custom app - allows a central repository that administrators can manage</w:t>
            </w:r>
          </w:p>
        </w:tc>
      </w:tr>
      <w:tr w:rsidR="00FB2C84" w:rsidRPr="00FB2C84" w:rsidTr="00FB2C84">
        <w:trPr>
          <w:trHeight w:val="57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Ability to Whitelist or Blacklist</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w:t>
            </w:r>
          </w:p>
        </w:tc>
        <w:tc>
          <w:tcPr>
            <w:tcW w:w="288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57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Remote removal of apps</w:t>
            </w:r>
          </w:p>
        </w:tc>
        <w:tc>
          <w:tcPr>
            <w:tcW w:w="261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ability to remote wipe - needs to be awake</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ability to remote wipe - needs to be awake</w:t>
            </w:r>
          </w:p>
        </w:tc>
        <w:tc>
          <w:tcPr>
            <w:tcW w:w="40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ability to remote wipe - needs to be awake</w:t>
            </w:r>
          </w:p>
        </w:tc>
      </w:tr>
      <w:tr w:rsidR="00FB2C84" w:rsidRPr="00FB2C84" w:rsidTr="00FB2C84">
        <w:trPr>
          <w:trHeight w:val="12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OTA Configuration Profile Enforcement</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114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Customized views of the Management Interface based on role</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c>
          <w:tcPr>
            <w:tcW w:w="288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85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lastRenderedPageBreak/>
              <w:t>Ease of creating and changing roles</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Through groups</w:t>
            </w:r>
          </w:p>
        </w:tc>
        <w:tc>
          <w:tcPr>
            <w:tcW w:w="288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 - dragging or moving</w:t>
            </w:r>
          </w:p>
        </w:tc>
        <w:tc>
          <w:tcPr>
            <w:tcW w:w="40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enroll and set up based on grades, etc - </w:t>
            </w:r>
            <w:r w:rsidR="00C14634" w:rsidRPr="00FB2C84">
              <w:rPr>
                <w:rFonts w:ascii="Arial" w:eastAsia="Times New Roman" w:hAnsi="Arial" w:cs="Arial"/>
                <w:color w:val="000000"/>
              </w:rPr>
              <w:t>everything</w:t>
            </w:r>
            <w:r w:rsidRPr="00FB2C84">
              <w:rPr>
                <w:rFonts w:ascii="Arial" w:eastAsia="Times New Roman" w:hAnsi="Arial" w:cs="Arial"/>
                <w:color w:val="000000"/>
              </w:rPr>
              <w:t xml:space="preserve"> that goes into the profile will enroll</w:t>
            </w:r>
          </w:p>
        </w:tc>
      </w:tr>
      <w:tr w:rsidR="00FB2C84" w:rsidRPr="00FB2C84" w:rsidTr="00FB2C84">
        <w:trPr>
          <w:trHeight w:val="6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Security  Management </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85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Remote wipe with confirmation </w:t>
            </w:r>
          </w:p>
        </w:tc>
        <w:tc>
          <w:tcPr>
            <w:tcW w:w="261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ability to remote wipe - needs to be awake</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updating silently without user intervention, automated alerts, automated reports</w:t>
            </w:r>
          </w:p>
        </w:tc>
      </w:tr>
      <w:tr w:rsidR="00FB2C84" w:rsidRPr="00FB2C84" w:rsidTr="00FB2C84">
        <w:trPr>
          <w:trHeight w:val="171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Remote  lock  with  confirmation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 xml:space="preserve">The remote lock locks the device so someone who doesn’t know the passcode can’t get it - if there isn’t a passcode anyone can get back in </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28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Select  wipe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 - by groups</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114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Jailbreak  detection,  notification   and  remediation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85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Master  Administrative  password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passcode and clearing passcodes</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85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Segregation  of  business  and personal data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 xml:space="preserve">Yes </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114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Authentication  methods  in  place   for  synchronization.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 xml:space="preserve">Apple Configurator Tool </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LDAP link</w:t>
            </w:r>
          </w:p>
        </w:tc>
        <w:tc>
          <w:tcPr>
            <w:tcW w:w="40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Airwatch app - can enroll devices in that manner right on the device - enter the group ID - install profile </w:t>
            </w:r>
          </w:p>
        </w:tc>
      </w:tr>
      <w:tr w:rsidR="00FB2C84" w:rsidRPr="00FB2C84" w:rsidTr="00FB2C84">
        <w:trPr>
          <w:trHeight w:val="114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lastRenderedPageBreak/>
              <w:t xml:space="preserve">Availability  of  compliance   reports.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administrators can see a daily report about devices that have or have not checked in - more robust</w:t>
            </w:r>
          </w:p>
        </w:tc>
      </w:tr>
      <w:tr w:rsidR="00FB2C84" w:rsidRPr="00FB2C84" w:rsidTr="00FB2C84">
        <w:trPr>
          <w:trHeight w:val="585"/>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Asset  Inventory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and personal information from device</w:t>
            </w: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57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Including IP address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28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MAC  address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57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Serial  number,  etc.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 xml:space="preserve">Yes </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6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End User Messaging</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57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Broadcasting messages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Not at this time</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 email, text or to the device</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3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  VPP  Purchasing  </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28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License tracking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57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App  store  recommendations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6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Management of Apps Cloud     </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142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Public or Private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On Premise server minimum MAC 10.6  - one Mac Mini can handle 100 devices - uses iTunes for apps</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In Cloud or On Prem - no difference in price if On Prem then SQL cluster</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On Prem - Application, Database ad IIS server and .NET and MS messaging queues and  MS 2008 or higher database - virtual okay</w:t>
            </w:r>
          </w:p>
        </w:tc>
      </w:tr>
      <w:tr w:rsidR="00FB2C84" w:rsidRPr="00FB2C84" w:rsidTr="00FB2C84">
        <w:trPr>
          <w:trHeight w:val="3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  Integration     </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114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Web based interface with any LDAP environment</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Binds the server with the AD and creates a PKI with certificate authority.  JSS server in Cloud</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Auto enrollment through "Touchdown" , LDAP through email or policy suite</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Exchange, Certificate services, LDAP</w:t>
            </w:r>
          </w:p>
        </w:tc>
      </w:tr>
      <w:tr w:rsidR="00FB2C84" w:rsidRPr="00FB2C84" w:rsidTr="00FB2C84">
        <w:trPr>
          <w:trHeight w:val="6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lastRenderedPageBreak/>
              <w:t xml:space="preserve">Performance  Monitoring    </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85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Reporting capabilities on network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realtime only</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 - or via SMS, console messages, , email</w:t>
            </w:r>
          </w:p>
        </w:tc>
      </w:tr>
      <w:tr w:rsidR="00FB2C84" w:rsidRPr="00FB2C84" w:rsidTr="00FB2C84">
        <w:trPr>
          <w:trHeight w:val="28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Application usage</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 iTunes</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57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 xml:space="preserve">Proactive  alerting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 - or via SMS, console messages, , email</w:t>
            </w:r>
          </w:p>
        </w:tc>
      </w:tr>
      <w:tr w:rsidR="00FB2C84" w:rsidRPr="00FB2C84" w:rsidTr="00FB2C84">
        <w:trPr>
          <w:trHeight w:val="6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Advanced  Functionality  </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3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Browser Control </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1425"/>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Disable browser features, and whitelist or  blacklist  sites  on  mobile  browser</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no</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3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   App  Portal   </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855"/>
        </w:trPr>
        <w:tc>
          <w:tcPr>
            <w:tcW w:w="22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Portal for custom apps that are built in house</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yes/iTunes</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570"/>
        </w:trPr>
        <w:tc>
          <w:tcPr>
            <w:tcW w:w="22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 xml:space="preserve">Help and Service Management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171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Help desk integration, end-</w:t>
            </w:r>
            <w:r w:rsidRPr="00FB2C84">
              <w:rPr>
                <w:rFonts w:ascii="Arial" w:eastAsia="Times New Roman" w:hAnsi="Arial" w:cs="Arial"/>
                <w:color w:val="000000"/>
              </w:rPr>
              <w:softHyphen/>
            </w:r>
            <w:r w:rsidRPr="00FB2C84">
              <w:rPr>
                <w:rFonts w:ascii="Cambria Math" w:eastAsia="Times New Roman" w:hAnsi="Cambria Math" w:cs="Cambria Math"/>
                <w:color w:val="000000"/>
              </w:rPr>
              <w:t>‐</w:t>
            </w:r>
            <w:r w:rsidRPr="00FB2C84">
              <w:rPr>
                <w:rFonts w:ascii="Arial" w:eastAsia="Times New Roman" w:hAnsi="Arial" w:cs="Arial"/>
                <w:color w:val="000000"/>
              </w:rPr>
              <w:t>user notifications,  and  remote  control   capabilities</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w:t>
            </w:r>
          </w:p>
        </w:tc>
        <w:tc>
          <w:tcPr>
            <w:tcW w:w="288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t>Yes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r w:rsidR="00FB2C84" w:rsidRPr="00FB2C84" w:rsidTr="00FB2C84">
        <w:trPr>
          <w:trHeight w:val="600"/>
        </w:trPr>
        <w:tc>
          <w:tcPr>
            <w:tcW w:w="2250" w:type="dxa"/>
            <w:hideMark/>
          </w:tcPr>
          <w:p w:rsidR="00FB2C84" w:rsidRPr="00FB2C84" w:rsidRDefault="00FB2C84" w:rsidP="00FB2C84">
            <w:pPr>
              <w:rPr>
                <w:rFonts w:ascii="Arial" w:eastAsia="Times New Roman" w:hAnsi="Arial" w:cs="Arial"/>
                <w:b/>
                <w:bCs/>
                <w:color w:val="000000"/>
              </w:rPr>
            </w:pPr>
            <w:r w:rsidRPr="00FB2C84">
              <w:rPr>
                <w:rFonts w:ascii="Arial" w:eastAsia="Times New Roman" w:hAnsi="Arial" w:cs="Arial"/>
                <w:b/>
                <w:bCs/>
                <w:color w:val="000000"/>
              </w:rPr>
              <w:t xml:space="preserve">Location Services </w:t>
            </w:r>
          </w:p>
        </w:tc>
        <w:tc>
          <w:tcPr>
            <w:tcW w:w="2610" w:type="dxa"/>
            <w:hideMark/>
          </w:tcPr>
          <w:p w:rsidR="00FB2C84" w:rsidRPr="00FB2C84" w:rsidRDefault="00FB2C84" w:rsidP="00FB2C84">
            <w:pPr>
              <w:rPr>
                <w:rFonts w:ascii="Arial" w:eastAsia="Times New Roman" w:hAnsi="Arial" w:cs="Arial"/>
              </w:rPr>
            </w:pPr>
          </w:p>
        </w:tc>
        <w:tc>
          <w:tcPr>
            <w:tcW w:w="2880" w:type="dxa"/>
            <w:hideMark/>
          </w:tcPr>
          <w:p w:rsidR="00FB2C84" w:rsidRPr="00FB2C84" w:rsidRDefault="00FB2C84" w:rsidP="00FB2C84">
            <w:pPr>
              <w:rPr>
                <w:rFonts w:ascii="Arial" w:eastAsia="Times New Roman" w:hAnsi="Arial" w:cs="Arial"/>
                <w:color w:val="000000"/>
              </w:rPr>
            </w:pPr>
          </w:p>
        </w:tc>
        <w:tc>
          <w:tcPr>
            <w:tcW w:w="4050" w:type="dxa"/>
            <w:hideMark/>
          </w:tcPr>
          <w:p w:rsidR="00FB2C84" w:rsidRPr="00FB2C84" w:rsidRDefault="00FB2C84" w:rsidP="00FB2C84">
            <w:pPr>
              <w:rPr>
                <w:rFonts w:ascii="Arial" w:eastAsia="Times New Roman" w:hAnsi="Arial" w:cs="Arial"/>
              </w:rPr>
            </w:pPr>
          </w:p>
        </w:tc>
      </w:tr>
      <w:tr w:rsidR="00FB2C84" w:rsidRPr="00FB2C84" w:rsidTr="00FB2C84">
        <w:trPr>
          <w:trHeight w:val="2100"/>
        </w:trPr>
        <w:tc>
          <w:tcPr>
            <w:tcW w:w="2250" w:type="dxa"/>
            <w:hideMark/>
          </w:tcPr>
          <w:p w:rsidR="00FB2C84" w:rsidRPr="00FB2C84" w:rsidRDefault="00FB2C84" w:rsidP="00FB2C84">
            <w:pPr>
              <w:rPr>
                <w:rFonts w:ascii="Arial" w:eastAsia="Times New Roman" w:hAnsi="Arial" w:cs="Arial"/>
                <w:color w:val="000000"/>
              </w:rPr>
            </w:pPr>
            <w:r w:rsidRPr="00FB2C84">
              <w:rPr>
                <w:rFonts w:ascii="Arial" w:eastAsia="Times New Roman" w:hAnsi="Arial" w:cs="Arial"/>
                <w:color w:val="000000"/>
              </w:rPr>
              <w:lastRenderedPageBreak/>
              <w:t xml:space="preserve">   Ability  to  use  GPS  to  locate  individual  devices  and  view  devices  on  a  map     </w:t>
            </w:r>
          </w:p>
        </w:tc>
        <w:tc>
          <w:tcPr>
            <w:tcW w:w="261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c>
          <w:tcPr>
            <w:tcW w:w="2880" w:type="dxa"/>
            <w:hideMark/>
          </w:tcPr>
          <w:p w:rsidR="00FB2C84" w:rsidRPr="00FB2C84" w:rsidRDefault="00FB2C84" w:rsidP="00FB2C84">
            <w:pPr>
              <w:rPr>
                <w:rFonts w:ascii="Times New Roman" w:eastAsia="Times New Roman" w:hAnsi="Times New Roman" w:cs="Times New Roman"/>
                <w:color w:val="000000"/>
              </w:rPr>
            </w:pPr>
            <w:r w:rsidRPr="00FB2C84">
              <w:rPr>
                <w:rFonts w:ascii="Times New Roman" w:eastAsia="Times New Roman" w:hAnsi="Times New Roman" w:cs="Times New Roman"/>
                <w:color w:val="000000"/>
              </w:rPr>
              <w:t>Teachers – Able to manage tablets for their classroom and locate any lost tablets. Students  - Using self service portal could locate a missing tablet  Administrators – The ability to monitor, manage, locate, control all mobile devices and tablets.</w:t>
            </w:r>
          </w:p>
        </w:tc>
        <w:tc>
          <w:tcPr>
            <w:tcW w:w="4050" w:type="dxa"/>
            <w:hideMark/>
          </w:tcPr>
          <w:p w:rsidR="00FB2C84" w:rsidRPr="00FB2C84" w:rsidRDefault="00FB2C84" w:rsidP="00FB2C84">
            <w:pPr>
              <w:rPr>
                <w:rFonts w:ascii="Arial" w:eastAsia="Times New Roman" w:hAnsi="Arial" w:cs="Arial"/>
              </w:rPr>
            </w:pPr>
            <w:r w:rsidRPr="00FB2C84">
              <w:rPr>
                <w:rFonts w:ascii="Arial" w:eastAsia="Times New Roman" w:hAnsi="Arial" w:cs="Arial"/>
              </w:rPr>
              <w:t>yes</w:t>
            </w:r>
          </w:p>
        </w:tc>
      </w:tr>
    </w:tbl>
    <w:p w:rsidR="003A6379" w:rsidRDefault="003A6379" w:rsidP="004D0639">
      <w:pPr>
        <w:autoSpaceDE w:val="0"/>
        <w:autoSpaceDN w:val="0"/>
        <w:adjustRightInd w:val="0"/>
        <w:spacing w:after="0" w:line="240" w:lineRule="auto"/>
        <w:rPr>
          <w:rFonts w:cstheme="minorHAnsi"/>
          <w:color w:val="000000"/>
          <w:sz w:val="24"/>
          <w:szCs w:val="24"/>
        </w:rPr>
      </w:pPr>
    </w:p>
    <w:p w:rsidR="00F54EE6" w:rsidRDefault="00F54EE6" w:rsidP="004D0639">
      <w:pPr>
        <w:autoSpaceDE w:val="0"/>
        <w:autoSpaceDN w:val="0"/>
        <w:adjustRightInd w:val="0"/>
        <w:spacing w:after="0" w:line="240" w:lineRule="auto"/>
        <w:rPr>
          <w:rFonts w:cstheme="minorHAnsi"/>
          <w:color w:val="000000"/>
          <w:sz w:val="24"/>
          <w:szCs w:val="24"/>
        </w:rPr>
      </w:pPr>
    </w:p>
    <w:p w:rsidR="00F54EE6" w:rsidRDefault="00F91155" w:rsidP="004D0639">
      <w:pPr>
        <w:autoSpaceDE w:val="0"/>
        <w:autoSpaceDN w:val="0"/>
        <w:adjustRightInd w:val="0"/>
        <w:spacing w:after="0" w:line="240" w:lineRule="auto"/>
        <w:rPr>
          <w:rFonts w:cstheme="minorHAnsi"/>
          <w:b/>
          <w:color w:val="000000"/>
          <w:sz w:val="24"/>
          <w:szCs w:val="24"/>
          <w:u w:val="single"/>
        </w:rPr>
      </w:pPr>
      <w:r>
        <w:rPr>
          <w:rFonts w:cstheme="minorHAnsi"/>
          <w:b/>
          <w:color w:val="000000"/>
          <w:sz w:val="24"/>
          <w:szCs w:val="24"/>
          <w:u w:val="single"/>
        </w:rPr>
        <w:t xml:space="preserve">WNYRIC </w:t>
      </w:r>
      <w:r w:rsidR="00F54EE6" w:rsidRPr="00F54EE6">
        <w:rPr>
          <w:rFonts w:cstheme="minorHAnsi"/>
          <w:b/>
          <w:color w:val="000000"/>
          <w:sz w:val="24"/>
          <w:szCs w:val="24"/>
          <w:u w:val="single"/>
        </w:rPr>
        <w:t>Service Detail</w:t>
      </w:r>
      <w:r>
        <w:rPr>
          <w:rFonts w:cstheme="minorHAnsi"/>
          <w:b/>
          <w:color w:val="000000"/>
          <w:sz w:val="24"/>
          <w:szCs w:val="24"/>
          <w:u w:val="single"/>
        </w:rPr>
        <w:t xml:space="preserve"> - Service Code 550.066 or 650.066 detail found at </w:t>
      </w:r>
      <w:hyperlink r:id="rId7" w:history="1">
        <w:r w:rsidRPr="001E0D48">
          <w:rPr>
            <w:rStyle w:val="Hyperlink"/>
            <w:rFonts w:cstheme="minorHAnsi"/>
            <w:b/>
            <w:sz w:val="24"/>
            <w:szCs w:val="24"/>
          </w:rPr>
          <w:t>www.wnyric.org</w:t>
        </w:r>
      </w:hyperlink>
      <w:r>
        <w:rPr>
          <w:rFonts w:cstheme="minorHAnsi"/>
          <w:b/>
          <w:color w:val="000000"/>
          <w:sz w:val="24"/>
          <w:szCs w:val="24"/>
          <w:u w:val="single"/>
        </w:rPr>
        <w:t xml:space="preserve"> </w:t>
      </w:r>
    </w:p>
    <w:p w:rsidR="00F54EE6" w:rsidRDefault="00F54EE6" w:rsidP="004D0639">
      <w:pPr>
        <w:autoSpaceDE w:val="0"/>
        <w:autoSpaceDN w:val="0"/>
        <w:adjustRightInd w:val="0"/>
        <w:spacing w:after="0" w:line="240" w:lineRule="auto"/>
        <w:rPr>
          <w:rFonts w:ascii="Helv" w:hAnsi="Helv" w:cs="Helv"/>
          <w:b/>
          <w:color w:val="000000"/>
          <w:sz w:val="20"/>
          <w:szCs w:val="20"/>
          <w:u w:val="single"/>
        </w:rPr>
      </w:pPr>
    </w:p>
    <w:p w:rsidR="00F54EE6" w:rsidRPr="00F54EE6" w:rsidRDefault="00F54EE6" w:rsidP="004D0639">
      <w:pPr>
        <w:autoSpaceDE w:val="0"/>
        <w:autoSpaceDN w:val="0"/>
        <w:adjustRightInd w:val="0"/>
        <w:spacing w:after="0" w:line="240" w:lineRule="auto"/>
        <w:rPr>
          <w:rFonts w:ascii="Helv" w:hAnsi="Helv" w:cs="Helv"/>
          <w:b/>
          <w:color w:val="000000"/>
          <w:sz w:val="20"/>
          <w:szCs w:val="20"/>
        </w:rPr>
      </w:pPr>
    </w:p>
    <w:sectPr w:rsidR="00F54EE6" w:rsidRPr="00F54EE6" w:rsidSect="00FB2C84">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FC5" w:rsidRDefault="00103FC5" w:rsidP="003F0BD4">
      <w:pPr>
        <w:spacing w:after="0" w:line="240" w:lineRule="auto"/>
      </w:pPr>
      <w:r>
        <w:separator/>
      </w:r>
    </w:p>
  </w:endnote>
  <w:endnote w:type="continuationSeparator" w:id="0">
    <w:p w:rsidR="00103FC5" w:rsidRDefault="00103FC5" w:rsidP="003F0B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21" w:rsidRDefault="00AC56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D4" w:rsidRDefault="00F91155" w:rsidP="00F91155">
    <w:pPr>
      <w:pStyle w:val="Footer"/>
      <w:jc w:val="center"/>
    </w:pPr>
    <w:r>
      <w:t>August 8, 2012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21" w:rsidRDefault="00AC56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FC5" w:rsidRDefault="00103FC5" w:rsidP="003F0BD4">
      <w:pPr>
        <w:spacing w:after="0" w:line="240" w:lineRule="auto"/>
      </w:pPr>
      <w:r>
        <w:separator/>
      </w:r>
    </w:p>
  </w:footnote>
  <w:footnote w:type="continuationSeparator" w:id="0">
    <w:p w:rsidR="00103FC5" w:rsidRDefault="00103FC5" w:rsidP="003F0B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21" w:rsidRDefault="00AC56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D4" w:rsidRDefault="003030FD" w:rsidP="001B19F1">
    <w:pPr>
      <w:pStyle w:val="Header"/>
      <w:jc w:val="center"/>
    </w:pPr>
    <w:customXmlInsRangeStart w:id="0" w:author="Holbrook, Jill" w:date="2012-08-08T09:41:00Z"/>
    <w:sdt>
      <w:sdtPr>
        <w:id w:val="5476603"/>
        <w:docPartObj>
          <w:docPartGallery w:val="Watermarks"/>
          <w:docPartUnique/>
        </w:docPartObj>
      </w:sdtPr>
      <w:sdtContent>
        <w:customXmlInsRangeEnd w:id="0"/>
        <w:ins w:id="1" w:author="Holbrook, Jill" w:date="2012-08-08T09:41:00Z">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 w:author="Holbrook, Jill" w:date="2012-08-08T09:41:00Z"/>
      </w:sdtContent>
    </w:sdt>
    <w:customXmlInsRangeEnd w:id="2"/>
    <w:r w:rsidR="003F0BD4">
      <w:t>Western New York Regional Information Center</w:t>
    </w:r>
  </w:p>
  <w:p w:rsidR="003F0BD4" w:rsidRDefault="003F0B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21" w:rsidRDefault="00AC56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3CA21AC"/>
    <w:lvl w:ilvl="0">
      <w:numFmt w:val="bullet"/>
      <w:lvlText w:val="*"/>
      <w:lvlJc w:val="left"/>
    </w:lvl>
  </w:abstractNum>
  <w:abstractNum w:abstractNumId="1">
    <w:nsid w:val="0C5C5F62"/>
    <w:multiLevelType w:val="hybridMultilevel"/>
    <w:tmpl w:val="0136E5BE"/>
    <w:lvl w:ilvl="0" w:tplc="421A3CFE">
      <w:start w:val="1"/>
      <w:numFmt w:val="bullet"/>
      <w:lvlText w:val=""/>
      <w:lvlJc w:val="left"/>
      <w:pPr>
        <w:tabs>
          <w:tab w:val="num" w:pos="720"/>
        </w:tabs>
        <w:ind w:left="720" w:hanging="360"/>
      </w:pPr>
      <w:rPr>
        <w:rFonts w:ascii="Wingdings" w:hAnsi="Wingdings" w:hint="default"/>
      </w:rPr>
    </w:lvl>
    <w:lvl w:ilvl="1" w:tplc="472E028E">
      <w:start w:val="1"/>
      <w:numFmt w:val="bullet"/>
      <w:lvlText w:val=""/>
      <w:lvlJc w:val="left"/>
      <w:pPr>
        <w:tabs>
          <w:tab w:val="num" w:pos="1440"/>
        </w:tabs>
        <w:ind w:left="1440" w:hanging="360"/>
      </w:pPr>
      <w:rPr>
        <w:rFonts w:ascii="Wingdings" w:hAnsi="Wingdings" w:hint="default"/>
      </w:rPr>
    </w:lvl>
    <w:lvl w:ilvl="2" w:tplc="3E827298" w:tentative="1">
      <w:start w:val="1"/>
      <w:numFmt w:val="bullet"/>
      <w:lvlText w:val=""/>
      <w:lvlJc w:val="left"/>
      <w:pPr>
        <w:tabs>
          <w:tab w:val="num" w:pos="2160"/>
        </w:tabs>
        <w:ind w:left="2160" w:hanging="360"/>
      </w:pPr>
      <w:rPr>
        <w:rFonts w:ascii="Wingdings" w:hAnsi="Wingdings" w:hint="default"/>
      </w:rPr>
    </w:lvl>
    <w:lvl w:ilvl="3" w:tplc="CFB4A83C" w:tentative="1">
      <w:start w:val="1"/>
      <w:numFmt w:val="bullet"/>
      <w:lvlText w:val=""/>
      <w:lvlJc w:val="left"/>
      <w:pPr>
        <w:tabs>
          <w:tab w:val="num" w:pos="2880"/>
        </w:tabs>
        <w:ind w:left="2880" w:hanging="360"/>
      </w:pPr>
      <w:rPr>
        <w:rFonts w:ascii="Wingdings" w:hAnsi="Wingdings" w:hint="default"/>
      </w:rPr>
    </w:lvl>
    <w:lvl w:ilvl="4" w:tplc="85605370" w:tentative="1">
      <w:start w:val="1"/>
      <w:numFmt w:val="bullet"/>
      <w:lvlText w:val=""/>
      <w:lvlJc w:val="left"/>
      <w:pPr>
        <w:tabs>
          <w:tab w:val="num" w:pos="3600"/>
        </w:tabs>
        <w:ind w:left="3600" w:hanging="360"/>
      </w:pPr>
      <w:rPr>
        <w:rFonts w:ascii="Wingdings" w:hAnsi="Wingdings" w:hint="default"/>
      </w:rPr>
    </w:lvl>
    <w:lvl w:ilvl="5" w:tplc="5FAA90D8" w:tentative="1">
      <w:start w:val="1"/>
      <w:numFmt w:val="bullet"/>
      <w:lvlText w:val=""/>
      <w:lvlJc w:val="left"/>
      <w:pPr>
        <w:tabs>
          <w:tab w:val="num" w:pos="4320"/>
        </w:tabs>
        <w:ind w:left="4320" w:hanging="360"/>
      </w:pPr>
      <w:rPr>
        <w:rFonts w:ascii="Wingdings" w:hAnsi="Wingdings" w:hint="default"/>
      </w:rPr>
    </w:lvl>
    <w:lvl w:ilvl="6" w:tplc="10B43AAA" w:tentative="1">
      <w:start w:val="1"/>
      <w:numFmt w:val="bullet"/>
      <w:lvlText w:val=""/>
      <w:lvlJc w:val="left"/>
      <w:pPr>
        <w:tabs>
          <w:tab w:val="num" w:pos="5040"/>
        </w:tabs>
        <w:ind w:left="5040" w:hanging="360"/>
      </w:pPr>
      <w:rPr>
        <w:rFonts w:ascii="Wingdings" w:hAnsi="Wingdings" w:hint="default"/>
      </w:rPr>
    </w:lvl>
    <w:lvl w:ilvl="7" w:tplc="18DE602A" w:tentative="1">
      <w:start w:val="1"/>
      <w:numFmt w:val="bullet"/>
      <w:lvlText w:val=""/>
      <w:lvlJc w:val="left"/>
      <w:pPr>
        <w:tabs>
          <w:tab w:val="num" w:pos="5760"/>
        </w:tabs>
        <w:ind w:left="5760" w:hanging="360"/>
      </w:pPr>
      <w:rPr>
        <w:rFonts w:ascii="Wingdings" w:hAnsi="Wingdings" w:hint="default"/>
      </w:rPr>
    </w:lvl>
    <w:lvl w:ilvl="8" w:tplc="A8CE76AE" w:tentative="1">
      <w:start w:val="1"/>
      <w:numFmt w:val="bullet"/>
      <w:lvlText w:val=""/>
      <w:lvlJc w:val="left"/>
      <w:pPr>
        <w:tabs>
          <w:tab w:val="num" w:pos="6480"/>
        </w:tabs>
        <w:ind w:left="6480" w:hanging="360"/>
      </w:pPr>
      <w:rPr>
        <w:rFonts w:ascii="Wingdings" w:hAnsi="Wingdings" w:hint="default"/>
      </w:rPr>
    </w:lvl>
  </w:abstractNum>
  <w:abstractNum w:abstractNumId="2">
    <w:nsid w:val="0CA71EDD"/>
    <w:multiLevelType w:val="multilevel"/>
    <w:tmpl w:val="86D05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B40D17"/>
    <w:multiLevelType w:val="hybridMultilevel"/>
    <w:tmpl w:val="CCA8EFD8"/>
    <w:lvl w:ilvl="0" w:tplc="F6EA0176">
      <w:start w:val="1"/>
      <w:numFmt w:val="bullet"/>
      <w:lvlText w:val=""/>
      <w:lvlJc w:val="left"/>
      <w:pPr>
        <w:tabs>
          <w:tab w:val="num" w:pos="720"/>
        </w:tabs>
        <w:ind w:left="720" w:hanging="360"/>
      </w:pPr>
      <w:rPr>
        <w:rFonts w:ascii="Wingdings" w:hAnsi="Wingdings" w:hint="default"/>
      </w:rPr>
    </w:lvl>
    <w:lvl w:ilvl="1" w:tplc="5CB02A0A" w:tentative="1">
      <w:start w:val="1"/>
      <w:numFmt w:val="bullet"/>
      <w:lvlText w:val=""/>
      <w:lvlJc w:val="left"/>
      <w:pPr>
        <w:tabs>
          <w:tab w:val="num" w:pos="1440"/>
        </w:tabs>
        <w:ind w:left="1440" w:hanging="360"/>
      </w:pPr>
      <w:rPr>
        <w:rFonts w:ascii="Wingdings" w:hAnsi="Wingdings" w:hint="default"/>
      </w:rPr>
    </w:lvl>
    <w:lvl w:ilvl="2" w:tplc="35CC45DC" w:tentative="1">
      <w:start w:val="1"/>
      <w:numFmt w:val="bullet"/>
      <w:lvlText w:val=""/>
      <w:lvlJc w:val="left"/>
      <w:pPr>
        <w:tabs>
          <w:tab w:val="num" w:pos="2160"/>
        </w:tabs>
        <w:ind w:left="2160" w:hanging="360"/>
      </w:pPr>
      <w:rPr>
        <w:rFonts w:ascii="Wingdings" w:hAnsi="Wingdings" w:hint="default"/>
      </w:rPr>
    </w:lvl>
    <w:lvl w:ilvl="3" w:tplc="8C0E97CC" w:tentative="1">
      <w:start w:val="1"/>
      <w:numFmt w:val="bullet"/>
      <w:lvlText w:val=""/>
      <w:lvlJc w:val="left"/>
      <w:pPr>
        <w:tabs>
          <w:tab w:val="num" w:pos="2880"/>
        </w:tabs>
        <w:ind w:left="2880" w:hanging="360"/>
      </w:pPr>
      <w:rPr>
        <w:rFonts w:ascii="Wingdings" w:hAnsi="Wingdings" w:hint="default"/>
      </w:rPr>
    </w:lvl>
    <w:lvl w:ilvl="4" w:tplc="FCD4F9FA" w:tentative="1">
      <w:start w:val="1"/>
      <w:numFmt w:val="bullet"/>
      <w:lvlText w:val=""/>
      <w:lvlJc w:val="left"/>
      <w:pPr>
        <w:tabs>
          <w:tab w:val="num" w:pos="3600"/>
        </w:tabs>
        <w:ind w:left="3600" w:hanging="360"/>
      </w:pPr>
      <w:rPr>
        <w:rFonts w:ascii="Wingdings" w:hAnsi="Wingdings" w:hint="default"/>
      </w:rPr>
    </w:lvl>
    <w:lvl w:ilvl="5" w:tplc="82B60AD0" w:tentative="1">
      <w:start w:val="1"/>
      <w:numFmt w:val="bullet"/>
      <w:lvlText w:val=""/>
      <w:lvlJc w:val="left"/>
      <w:pPr>
        <w:tabs>
          <w:tab w:val="num" w:pos="4320"/>
        </w:tabs>
        <w:ind w:left="4320" w:hanging="360"/>
      </w:pPr>
      <w:rPr>
        <w:rFonts w:ascii="Wingdings" w:hAnsi="Wingdings" w:hint="default"/>
      </w:rPr>
    </w:lvl>
    <w:lvl w:ilvl="6" w:tplc="0BA8909A" w:tentative="1">
      <w:start w:val="1"/>
      <w:numFmt w:val="bullet"/>
      <w:lvlText w:val=""/>
      <w:lvlJc w:val="left"/>
      <w:pPr>
        <w:tabs>
          <w:tab w:val="num" w:pos="5040"/>
        </w:tabs>
        <w:ind w:left="5040" w:hanging="360"/>
      </w:pPr>
      <w:rPr>
        <w:rFonts w:ascii="Wingdings" w:hAnsi="Wingdings" w:hint="default"/>
      </w:rPr>
    </w:lvl>
    <w:lvl w:ilvl="7" w:tplc="D3864624" w:tentative="1">
      <w:start w:val="1"/>
      <w:numFmt w:val="bullet"/>
      <w:lvlText w:val=""/>
      <w:lvlJc w:val="left"/>
      <w:pPr>
        <w:tabs>
          <w:tab w:val="num" w:pos="5760"/>
        </w:tabs>
        <w:ind w:left="5760" w:hanging="360"/>
      </w:pPr>
      <w:rPr>
        <w:rFonts w:ascii="Wingdings" w:hAnsi="Wingdings" w:hint="default"/>
      </w:rPr>
    </w:lvl>
    <w:lvl w:ilvl="8" w:tplc="64AA5124" w:tentative="1">
      <w:start w:val="1"/>
      <w:numFmt w:val="bullet"/>
      <w:lvlText w:val=""/>
      <w:lvlJc w:val="left"/>
      <w:pPr>
        <w:tabs>
          <w:tab w:val="num" w:pos="6480"/>
        </w:tabs>
        <w:ind w:left="6480" w:hanging="360"/>
      </w:pPr>
      <w:rPr>
        <w:rFonts w:ascii="Wingdings" w:hAnsi="Wingdings" w:hint="default"/>
      </w:rPr>
    </w:lvl>
  </w:abstractNum>
  <w:abstractNum w:abstractNumId="4">
    <w:nsid w:val="14010DC3"/>
    <w:multiLevelType w:val="hybridMultilevel"/>
    <w:tmpl w:val="35A8DE8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590021"/>
    <w:multiLevelType w:val="hybridMultilevel"/>
    <w:tmpl w:val="EA3C958E"/>
    <w:lvl w:ilvl="0" w:tplc="3904A582">
      <w:start w:val="1"/>
      <w:numFmt w:val="decimal"/>
      <w:lvlText w:val="%1."/>
      <w:lvlJc w:val="left"/>
      <w:pPr>
        <w:ind w:left="630" w:hanging="360"/>
      </w:pPr>
      <w:rPr>
        <w:rFonts w:hint="default"/>
        <w:sz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19EF174B"/>
    <w:multiLevelType w:val="hybridMultilevel"/>
    <w:tmpl w:val="7C54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7F52B9"/>
    <w:multiLevelType w:val="hybridMultilevel"/>
    <w:tmpl w:val="F42CC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0E2888"/>
    <w:multiLevelType w:val="hybridMultilevel"/>
    <w:tmpl w:val="CAC4473E"/>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9">
    <w:nsid w:val="29CF27CC"/>
    <w:multiLevelType w:val="hybridMultilevel"/>
    <w:tmpl w:val="08BC6AB8"/>
    <w:lvl w:ilvl="0" w:tplc="91A84FC4">
      <w:start w:val="1"/>
      <w:numFmt w:val="bullet"/>
      <w:lvlText w:val=""/>
      <w:lvlJc w:val="left"/>
      <w:pPr>
        <w:tabs>
          <w:tab w:val="num" w:pos="720"/>
        </w:tabs>
        <w:ind w:left="720" w:hanging="360"/>
      </w:pPr>
      <w:rPr>
        <w:rFonts w:ascii="Wingdings" w:hAnsi="Wingdings" w:hint="default"/>
      </w:rPr>
    </w:lvl>
    <w:lvl w:ilvl="1" w:tplc="9A9864AE">
      <w:start w:val="1"/>
      <w:numFmt w:val="bullet"/>
      <w:lvlText w:val=""/>
      <w:lvlJc w:val="left"/>
      <w:pPr>
        <w:tabs>
          <w:tab w:val="num" w:pos="1440"/>
        </w:tabs>
        <w:ind w:left="1440" w:hanging="360"/>
      </w:pPr>
      <w:rPr>
        <w:rFonts w:ascii="Wingdings" w:hAnsi="Wingdings" w:hint="default"/>
      </w:rPr>
    </w:lvl>
    <w:lvl w:ilvl="2" w:tplc="D22C79AC" w:tentative="1">
      <w:start w:val="1"/>
      <w:numFmt w:val="bullet"/>
      <w:lvlText w:val=""/>
      <w:lvlJc w:val="left"/>
      <w:pPr>
        <w:tabs>
          <w:tab w:val="num" w:pos="2160"/>
        </w:tabs>
        <w:ind w:left="2160" w:hanging="360"/>
      </w:pPr>
      <w:rPr>
        <w:rFonts w:ascii="Wingdings" w:hAnsi="Wingdings" w:hint="default"/>
      </w:rPr>
    </w:lvl>
    <w:lvl w:ilvl="3" w:tplc="27ECE3E2" w:tentative="1">
      <w:start w:val="1"/>
      <w:numFmt w:val="bullet"/>
      <w:lvlText w:val=""/>
      <w:lvlJc w:val="left"/>
      <w:pPr>
        <w:tabs>
          <w:tab w:val="num" w:pos="2880"/>
        </w:tabs>
        <w:ind w:left="2880" w:hanging="360"/>
      </w:pPr>
      <w:rPr>
        <w:rFonts w:ascii="Wingdings" w:hAnsi="Wingdings" w:hint="default"/>
      </w:rPr>
    </w:lvl>
    <w:lvl w:ilvl="4" w:tplc="067C195A" w:tentative="1">
      <w:start w:val="1"/>
      <w:numFmt w:val="bullet"/>
      <w:lvlText w:val=""/>
      <w:lvlJc w:val="left"/>
      <w:pPr>
        <w:tabs>
          <w:tab w:val="num" w:pos="3600"/>
        </w:tabs>
        <w:ind w:left="3600" w:hanging="360"/>
      </w:pPr>
      <w:rPr>
        <w:rFonts w:ascii="Wingdings" w:hAnsi="Wingdings" w:hint="default"/>
      </w:rPr>
    </w:lvl>
    <w:lvl w:ilvl="5" w:tplc="F28C6F3A" w:tentative="1">
      <w:start w:val="1"/>
      <w:numFmt w:val="bullet"/>
      <w:lvlText w:val=""/>
      <w:lvlJc w:val="left"/>
      <w:pPr>
        <w:tabs>
          <w:tab w:val="num" w:pos="4320"/>
        </w:tabs>
        <w:ind w:left="4320" w:hanging="360"/>
      </w:pPr>
      <w:rPr>
        <w:rFonts w:ascii="Wingdings" w:hAnsi="Wingdings" w:hint="default"/>
      </w:rPr>
    </w:lvl>
    <w:lvl w:ilvl="6" w:tplc="76725E42" w:tentative="1">
      <w:start w:val="1"/>
      <w:numFmt w:val="bullet"/>
      <w:lvlText w:val=""/>
      <w:lvlJc w:val="left"/>
      <w:pPr>
        <w:tabs>
          <w:tab w:val="num" w:pos="5040"/>
        </w:tabs>
        <w:ind w:left="5040" w:hanging="360"/>
      </w:pPr>
      <w:rPr>
        <w:rFonts w:ascii="Wingdings" w:hAnsi="Wingdings" w:hint="default"/>
      </w:rPr>
    </w:lvl>
    <w:lvl w:ilvl="7" w:tplc="9630273C" w:tentative="1">
      <w:start w:val="1"/>
      <w:numFmt w:val="bullet"/>
      <w:lvlText w:val=""/>
      <w:lvlJc w:val="left"/>
      <w:pPr>
        <w:tabs>
          <w:tab w:val="num" w:pos="5760"/>
        </w:tabs>
        <w:ind w:left="5760" w:hanging="360"/>
      </w:pPr>
      <w:rPr>
        <w:rFonts w:ascii="Wingdings" w:hAnsi="Wingdings" w:hint="default"/>
      </w:rPr>
    </w:lvl>
    <w:lvl w:ilvl="8" w:tplc="95B818BE" w:tentative="1">
      <w:start w:val="1"/>
      <w:numFmt w:val="bullet"/>
      <w:lvlText w:val=""/>
      <w:lvlJc w:val="left"/>
      <w:pPr>
        <w:tabs>
          <w:tab w:val="num" w:pos="6480"/>
        </w:tabs>
        <w:ind w:left="6480" w:hanging="360"/>
      </w:pPr>
      <w:rPr>
        <w:rFonts w:ascii="Wingdings" w:hAnsi="Wingdings" w:hint="default"/>
      </w:rPr>
    </w:lvl>
  </w:abstractNum>
  <w:abstractNum w:abstractNumId="10">
    <w:nsid w:val="35AE21AB"/>
    <w:multiLevelType w:val="hybridMultilevel"/>
    <w:tmpl w:val="94202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582A97"/>
    <w:multiLevelType w:val="hybridMultilevel"/>
    <w:tmpl w:val="1A7C78A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41B87B35"/>
    <w:multiLevelType w:val="hybridMultilevel"/>
    <w:tmpl w:val="C2909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973898"/>
    <w:multiLevelType w:val="hybridMultilevel"/>
    <w:tmpl w:val="B4FA6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B37939"/>
    <w:multiLevelType w:val="hybridMultilevel"/>
    <w:tmpl w:val="8624A8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470F4A2A"/>
    <w:multiLevelType w:val="hybridMultilevel"/>
    <w:tmpl w:val="DC3CA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B261E4"/>
    <w:multiLevelType w:val="hybridMultilevel"/>
    <w:tmpl w:val="634E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674ED6"/>
    <w:multiLevelType w:val="hybridMultilevel"/>
    <w:tmpl w:val="4C6C1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2136801"/>
    <w:multiLevelType w:val="hybridMultilevel"/>
    <w:tmpl w:val="8B768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EA1131"/>
    <w:multiLevelType w:val="hybridMultilevel"/>
    <w:tmpl w:val="5A6E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DC174C"/>
    <w:multiLevelType w:val="hybridMultilevel"/>
    <w:tmpl w:val="F4506518"/>
    <w:lvl w:ilvl="0" w:tplc="C22CC1F8">
      <w:start w:val="1"/>
      <w:numFmt w:val="bullet"/>
      <w:lvlText w:val=""/>
      <w:lvlJc w:val="left"/>
      <w:pPr>
        <w:tabs>
          <w:tab w:val="num" w:pos="720"/>
        </w:tabs>
        <w:ind w:left="720" w:hanging="360"/>
      </w:pPr>
      <w:rPr>
        <w:rFonts w:ascii="Wingdings" w:hAnsi="Wingdings" w:hint="default"/>
      </w:rPr>
    </w:lvl>
    <w:lvl w:ilvl="1" w:tplc="EFB494F0" w:tentative="1">
      <w:start w:val="1"/>
      <w:numFmt w:val="bullet"/>
      <w:lvlText w:val=""/>
      <w:lvlJc w:val="left"/>
      <w:pPr>
        <w:tabs>
          <w:tab w:val="num" w:pos="1440"/>
        </w:tabs>
        <w:ind w:left="1440" w:hanging="360"/>
      </w:pPr>
      <w:rPr>
        <w:rFonts w:ascii="Wingdings" w:hAnsi="Wingdings" w:hint="default"/>
      </w:rPr>
    </w:lvl>
    <w:lvl w:ilvl="2" w:tplc="238C1414" w:tentative="1">
      <w:start w:val="1"/>
      <w:numFmt w:val="bullet"/>
      <w:lvlText w:val=""/>
      <w:lvlJc w:val="left"/>
      <w:pPr>
        <w:tabs>
          <w:tab w:val="num" w:pos="2160"/>
        </w:tabs>
        <w:ind w:left="2160" w:hanging="360"/>
      </w:pPr>
      <w:rPr>
        <w:rFonts w:ascii="Wingdings" w:hAnsi="Wingdings" w:hint="default"/>
      </w:rPr>
    </w:lvl>
    <w:lvl w:ilvl="3" w:tplc="8FCE5788" w:tentative="1">
      <w:start w:val="1"/>
      <w:numFmt w:val="bullet"/>
      <w:lvlText w:val=""/>
      <w:lvlJc w:val="left"/>
      <w:pPr>
        <w:tabs>
          <w:tab w:val="num" w:pos="2880"/>
        </w:tabs>
        <w:ind w:left="2880" w:hanging="360"/>
      </w:pPr>
      <w:rPr>
        <w:rFonts w:ascii="Wingdings" w:hAnsi="Wingdings" w:hint="default"/>
      </w:rPr>
    </w:lvl>
    <w:lvl w:ilvl="4" w:tplc="59EC1B8A" w:tentative="1">
      <w:start w:val="1"/>
      <w:numFmt w:val="bullet"/>
      <w:lvlText w:val=""/>
      <w:lvlJc w:val="left"/>
      <w:pPr>
        <w:tabs>
          <w:tab w:val="num" w:pos="3600"/>
        </w:tabs>
        <w:ind w:left="3600" w:hanging="360"/>
      </w:pPr>
      <w:rPr>
        <w:rFonts w:ascii="Wingdings" w:hAnsi="Wingdings" w:hint="default"/>
      </w:rPr>
    </w:lvl>
    <w:lvl w:ilvl="5" w:tplc="CC3A73A2" w:tentative="1">
      <w:start w:val="1"/>
      <w:numFmt w:val="bullet"/>
      <w:lvlText w:val=""/>
      <w:lvlJc w:val="left"/>
      <w:pPr>
        <w:tabs>
          <w:tab w:val="num" w:pos="4320"/>
        </w:tabs>
        <w:ind w:left="4320" w:hanging="360"/>
      </w:pPr>
      <w:rPr>
        <w:rFonts w:ascii="Wingdings" w:hAnsi="Wingdings" w:hint="default"/>
      </w:rPr>
    </w:lvl>
    <w:lvl w:ilvl="6" w:tplc="86FE565A" w:tentative="1">
      <w:start w:val="1"/>
      <w:numFmt w:val="bullet"/>
      <w:lvlText w:val=""/>
      <w:lvlJc w:val="left"/>
      <w:pPr>
        <w:tabs>
          <w:tab w:val="num" w:pos="5040"/>
        </w:tabs>
        <w:ind w:left="5040" w:hanging="360"/>
      </w:pPr>
      <w:rPr>
        <w:rFonts w:ascii="Wingdings" w:hAnsi="Wingdings" w:hint="default"/>
      </w:rPr>
    </w:lvl>
    <w:lvl w:ilvl="7" w:tplc="22207C04" w:tentative="1">
      <w:start w:val="1"/>
      <w:numFmt w:val="bullet"/>
      <w:lvlText w:val=""/>
      <w:lvlJc w:val="left"/>
      <w:pPr>
        <w:tabs>
          <w:tab w:val="num" w:pos="5760"/>
        </w:tabs>
        <w:ind w:left="5760" w:hanging="360"/>
      </w:pPr>
      <w:rPr>
        <w:rFonts w:ascii="Wingdings" w:hAnsi="Wingdings" w:hint="default"/>
      </w:rPr>
    </w:lvl>
    <w:lvl w:ilvl="8" w:tplc="116A57D6" w:tentative="1">
      <w:start w:val="1"/>
      <w:numFmt w:val="bullet"/>
      <w:lvlText w:val=""/>
      <w:lvlJc w:val="left"/>
      <w:pPr>
        <w:tabs>
          <w:tab w:val="num" w:pos="6480"/>
        </w:tabs>
        <w:ind w:left="6480" w:hanging="360"/>
      </w:pPr>
      <w:rPr>
        <w:rFonts w:ascii="Wingdings" w:hAnsi="Wingdings" w:hint="default"/>
      </w:rPr>
    </w:lvl>
  </w:abstractNum>
  <w:abstractNum w:abstractNumId="21">
    <w:nsid w:val="5CDF26BB"/>
    <w:multiLevelType w:val="hybridMultilevel"/>
    <w:tmpl w:val="0E308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5A21C4"/>
    <w:multiLevelType w:val="hybridMultilevel"/>
    <w:tmpl w:val="1400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4003DF"/>
    <w:multiLevelType w:val="hybridMultilevel"/>
    <w:tmpl w:val="F472440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5C03551"/>
    <w:multiLevelType w:val="hybridMultilevel"/>
    <w:tmpl w:val="26862C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68D7ACA"/>
    <w:multiLevelType w:val="hybridMultilevel"/>
    <w:tmpl w:val="E80A4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5C0BDF"/>
    <w:multiLevelType w:val="hybridMultilevel"/>
    <w:tmpl w:val="292E1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685339"/>
    <w:multiLevelType w:val="hybridMultilevel"/>
    <w:tmpl w:val="06705FE8"/>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8">
    <w:nsid w:val="6B8474B9"/>
    <w:multiLevelType w:val="hybridMultilevel"/>
    <w:tmpl w:val="7AD017B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9">
    <w:nsid w:val="6BCD73A7"/>
    <w:multiLevelType w:val="hybridMultilevel"/>
    <w:tmpl w:val="4F60698C"/>
    <w:lvl w:ilvl="0" w:tplc="9B44E88C">
      <w:start w:val="1"/>
      <w:numFmt w:val="bullet"/>
      <w:lvlText w:val="•"/>
      <w:lvlJc w:val="left"/>
      <w:pPr>
        <w:tabs>
          <w:tab w:val="num" w:pos="720"/>
        </w:tabs>
        <w:ind w:left="720" w:hanging="360"/>
      </w:pPr>
      <w:rPr>
        <w:rFonts w:ascii="Times New Roman" w:hAnsi="Times New Roman" w:hint="default"/>
      </w:rPr>
    </w:lvl>
    <w:lvl w:ilvl="1" w:tplc="DC10EB2C">
      <w:start w:val="1452"/>
      <w:numFmt w:val="bullet"/>
      <w:lvlText w:val="•"/>
      <w:lvlJc w:val="left"/>
      <w:pPr>
        <w:tabs>
          <w:tab w:val="num" w:pos="1440"/>
        </w:tabs>
        <w:ind w:left="1440" w:hanging="360"/>
      </w:pPr>
      <w:rPr>
        <w:rFonts w:ascii="Times New Roman" w:hAnsi="Times New Roman" w:hint="default"/>
      </w:rPr>
    </w:lvl>
    <w:lvl w:ilvl="2" w:tplc="7A22F58E" w:tentative="1">
      <w:start w:val="1"/>
      <w:numFmt w:val="bullet"/>
      <w:lvlText w:val="•"/>
      <w:lvlJc w:val="left"/>
      <w:pPr>
        <w:tabs>
          <w:tab w:val="num" w:pos="2160"/>
        </w:tabs>
        <w:ind w:left="2160" w:hanging="360"/>
      </w:pPr>
      <w:rPr>
        <w:rFonts w:ascii="Times New Roman" w:hAnsi="Times New Roman" w:hint="default"/>
      </w:rPr>
    </w:lvl>
    <w:lvl w:ilvl="3" w:tplc="EC9A95C0" w:tentative="1">
      <w:start w:val="1"/>
      <w:numFmt w:val="bullet"/>
      <w:lvlText w:val="•"/>
      <w:lvlJc w:val="left"/>
      <w:pPr>
        <w:tabs>
          <w:tab w:val="num" w:pos="2880"/>
        </w:tabs>
        <w:ind w:left="2880" w:hanging="360"/>
      </w:pPr>
      <w:rPr>
        <w:rFonts w:ascii="Times New Roman" w:hAnsi="Times New Roman" w:hint="default"/>
      </w:rPr>
    </w:lvl>
    <w:lvl w:ilvl="4" w:tplc="67DA7034" w:tentative="1">
      <w:start w:val="1"/>
      <w:numFmt w:val="bullet"/>
      <w:lvlText w:val="•"/>
      <w:lvlJc w:val="left"/>
      <w:pPr>
        <w:tabs>
          <w:tab w:val="num" w:pos="3600"/>
        </w:tabs>
        <w:ind w:left="3600" w:hanging="360"/>
      </w:pPr>
      <w:rPr>
        <w:rFonts w:ascii="Times New Roman" w:hAnsi="Times New Roman" w:hint="default"/>
      </w:rPr>
    </w:lvl>
    <w:lvl w:ilvl="5" w:tplc="10E45014" w:tentative="1">
      <w:start w:val="1"/>
      <w:numFmt w:val="bullet"/>
      <w:lvlText w:val="•"/>
      <w:lvlJc w:val="left"/>
      <w:pPr>
        <w:tabs>
          <w:tab w:val="num" w:pos="4320"/>
        </w:tabs>
        <w:ind w:left="4320" w:hanging="360"/>
      </w:pPr>
      <w:rPr>
        <w:rFonts w:ascii="Times New Roman" w:hAnsi="Times New Roman" w:hint="default"/>
      </w:rPr>
    </w:lvl>
    <w:lvl w:ilvl="6" w:tplc="976C6E42" w:tentative="1">
      <w:start w:val="1"/>
      <w:numFmt w:val="bullet"/>
      <w:lvlText w:val="•"/>
      <w:lvlJc w:val="left"/>
      <w:pPr>
        <w:tabs>
          <w:tab w:val="num" w:pos="5040"/>
        </w:tabs>
        <w:ind w:left="5040" w:hanging="360"/>
      </w:pPr>
      <w:rPr>
        <w:rFonts w:ascii="Times New Roman" w:hAnsi="Times New Roman" w:hint="default"/>
      </w:rPr>
    </w:lvl>
    <w:lvl w:ilvl="7" w:tplc="5908F36A" w:tentative="1">
      <w:start w:val="1"/>
      <w:numFmt w:val="bullet"/>
      <w:lvlText w:val="•"/>
      <w:lvlJc w:val="left"/>
      <w:pPr>
        <w:tabs>
          <w:tab w:val="num" w:pos="5760"/>
        </w:tabs>
        <w:ind w:left="5760" w:hanging="360"/>
      </w:pPr>
      <w:rPr>
        <w:rFonts w:ascii="Times New Roman" w:hAnsi="Times New Roman" w:hint="default"/>
      </w:rPr>
    </w:lvl>
    <w:lvl w:ilvl="8" w:tplc="C4A6AEF8" w:tentative="1">
      <w:start w:val="1"/>
      <w:numFmt w:val="bullet"/>
      <w:lvlText w:val="•"/>
      <w:lvlJc w:val="left"/>
      <w:pPr>
        <w:tabs>
          <w:tab w:val="num" w:pos="6480"/>
        </w:tabs>
        <w:ind w:left="6480" w:hanging="360"/>
      </w:pPr>
      <w:rPr>
        <w:rFonts w:ascii="Times New Roman" w:hAnsi="Times New Roman" w:hint="default"/>
      </w:rPr>
    </w:lvl>
  </w:abstractNum>
  <w:abstractNum w:abstractNumId="30">
    <w:nsid w:val="7458244A"/>
    <w:multiLevelType w:val="hybridMultilevel"/>
    <w:tmpl w:val="EAC08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9C17B1"/>
    <w:multiLevelType w:val="hybridMultilevel"/>
    <w:tmpl w:val="1E6A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7A39D6"/>
    <w:multiLevelType w:val="hybridMultilevel"/>
    <w:tmpl w:val="243C9A70"/>
    <w:lvl w:ilvl="0" w:tplc="3B0CB88E">
      <w:start w:val="1"/>
      <w:numFmt w:val="bullet"/>
      <w:lvlText w:val=""/>
      <w:lvlJc w:val="left"/>
      <w:pPr>
        <w:tabs>
          <w:tab w:val="num" w:pos="720"/>
        </w:tabs>
        <w:ind w:left="720" w:hanging="360"/>
      </w:pPr>
      <w:rPr>
        <w:rFonts w:ascii="Wingdings" w:hAnsi="Wingdings" w:hint="default"/>
      </w:rPr>
    </w:lvl>
    <w:lvl w:ilvl="1" w:tplc="D66A25FC" w:tentative="1">
      <w:start w:val="1"/>
      <w:numFmt w:val="bullet"/>
      <w:lvlText w:val=""/>
      <w:lvlJc w:val="left"/>
      <w:pPr>
        <w:tabs>
          <w:tab w:val="num" w:pos="1440"/>
        </w:tabs>
        <w:ind w:left="1440" w:hanging="360"/>
      </w:pPr>
      <w:rPr>
        <w:rFonts w:ascii="Wingdings" w:hAnsi="Wingdings" w:hint="default"/>
      </w:rPr>
    </w:lvl>
    <w:lvl w:ilvl="2" w:tplc="98DCB95E" w:tentative="1">
      <w:start w:val="1"/>
      <w:numFmt w:val="bullet"/>
      <w:lvlText w:val=""/>
      <w:lvlJc w:val="left"/>
      <w:pPr>
        <w:tabs>
          <w:tab w:val="num" w:pos="2160"/>
        </w:tabs>
        <w:ind w:left="2160" w:hanging="360"/>
      </w:pPr>
      <w:rPr>
        <w:rFonts w:ascii="Wingdings" w:hAnsi="Wingdings" w:hint="default"/>
      </w:rPr>
    </w:lvl>
    <w:lvl w:ilvl="3" w:tplc="CC1841FA" w:tentative="1">
      <w:start w:val="1"/>
      <w:numFmt w:val="bullet"/>
      <w:lvlText w:val=""/>
      <w:lvlJc w:val="left"/>
      <w:pPr>
        <w:tabs>
          <w:tab w:val="num" w:pos="2880"/>
        </w:tabs>
        <w:ind w:left="2880" w:hanging="360"/>
      </w:pPr>
      <w:rPr>
        <w:rFonts w:ascii="Wingdings" w:hAnsi="Wingdings" w:hint="default"/>
      </w:rPr>
    </w:lvl>
    <w:lvl w:ilvl="4" w:tplc="8C70173A" w:tentative="1">
      <w:start w:val="1"/>
      <w:numFmt w:val="bullet"/>
      <w:lvlText w:val=""/>
      <w:lvlJc w:val="left"/>
      <w:pPr>
        <w:tabs>
          <w:tab w:val="num" w:pos="3600"/>
        </w:tabs>
        <w:ind w:left="3600" w:hanging="360"/>
      </w:pPr>
      <w:rPr>
        <w:rFonts w:ascii="Wingdings" w:hAnsi="Wingdings" w:hint="default"/>
      </w:rPr>
    </w:lvl>
    <w:lvl w:ilvl="5" w:tplc="4C14083C" w:tentative="1">
      <w:start w:val="1"/>
      <w:numFmt w:val="bullet"/>
      <w:lvlText w:val=""/>
      <w:lvlJc w:val="left"/>
      <w:pPr>
        <w:tabs>
          <w:tab w:val="num" w:pos="4320"/>
        </w:tabs>
        <w:ind w:left="4320" w:hanging="360"/>
      </w:pPr>
      <w:rPr>
        <w:rFonts w:ascii="Wingdings" w:hAnsi="Wingdings" w:hint="default"/>
      </w:rPr>
    </w:lvl>
    <w:lvl w:ilvl="6" w:tplc="475CE4FC" w:tentative="1">
      <w:start w:val="1"/>
      <w:numFmt w:val="bullet"/>
      <w:lvlText w:val=""/>
      <w:lvlJc w:val="left"/>
      <w:pPr>
        <w:tabs>
          <w:tab w:val="num" w:pos="5040"/>
        </w:tabs>
        <w:ind w:left="5040" w:hanging="360"/>
      </w:pPr>
      <w:rPr>
        <w:rFonts w:ascii="Wingdings" w:hAnsi="Wingdings" w:hint="default"/>
      </w:rPr>
    </w:lvl>
    <w:lvl w:ilvl="7" w:tplc="582AAD32" w:tentative="1">
      <w:start w:val="1"/>
      <w:numFmt w:val="bullet"/>
      <w:lvlText w:val=""/>
      <w:lvlJc w:val="left"/>
      <w:pPr>
        <w:tabs>
          <w:tab w:val="num" w:pos="5760"/>
        </w:tabs>
        <w:ind w:left="5760" w:hanging="360"/>
      </w:pPr>
      <w:rPr>
        <w:rFonts w:ascii="Wingdings" w:hAnsi="Wingdings" w:hint="default"/>
      </w:rPr>
    </w:lvl>
    <w:lvl w:ilvl="8" w:tplc="CAA478A4"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sz w:val="22"/>
        </w:rPr>
      </w:lvl>
    </w:lvlOverride>
  </w:num>
  <w:num w:numId="2">
    <w:abstractNumId w:val="7"/>
  </w:num>
  <w:num w:numId="3">
    <w:abstractNumId w:val="6"/>
  </w:num>
  <w:num w:numId="4">
    <w:abstractNumId w:val="13"/>
  </w:num>
  <w:num w:numId="5">
    <w:abstractNumId w:val="4"/>
  </w:num>
  <w:num w:numId="6">
    <w:abstractNumId w:val="15"/>
  </w:num>
  <w:num w:numId="7">
    <w:abstractNumId w:val="22"/>
  </w:num>
  <w:num w:numId="8">
    <w:abstractNumId w:val="17"/>
  </w:num>
  <w:num w:numId="9">
    <w:abstractNumId w:val="31"/>
  </w:num>
  <w:num w:numId="10">
    <w:abstractNumId w:val="26"/>
  </w:num>
  <w:num w:numId="11">
    <w:abstractNumId w:val="18"/>
  </w:num>
  <w:num w:numId="12">
    <w:abstractNumId w:val="19"/>
  </w:num>
  <w:num w:numId="13">
    <w:abstractNumId w:val="10"/>
  </w:num>
  <w:num w:numId="14">
    <w:abstractNumId w:val="5"/>
  </w:num>
  <w:num w:numId="15">
    <w:abstractNumId w:val="21"/>
  </w:num>
  <w:num w:numId="16">
    <w:abstractNumId w:val="24"/>
  </w:num>
  <w:num w:numId="17">
    <w:abstractNumId w:val="8"/>
  </w:num>
  <w:num w:numId="18">
    <w:abstractNumId w:val="28"/>
  </w:num>
  <w:num w:numId="19">
    <w:abstractNumId w:val="23"/>
  </w:num>
  <w:num w:numId="20">
    <w:abstractNumId w:val="30"/>
  </w:num>
  <w:num w:numId="21">
    <w:abstractNumId w:val="25"/>
  </w:num>
  <w:num w:numId="22">
    <w:abstractNumId w:val="2"/>
  </w:num>
  <w:num w:numId="23">
    <w:abstractNumId w:val="9"/>
  </w:num>
  <w:num w:numId="24">
    <w:abstractNumId w:val="1"/>
  </w:num>
  <w:num w:numId="25">
    <w:abstractNumId w:val="20"/>
  </w:num>
  <w:num w:numId="26">
    <w:abstractNumId w:val="32"/>
  </w:num>
  <w:num w:numId="27">
    <w:abstractNumId w:val="3"/>
  </w:num>
  <w:num w:numId="28">
    <w:abstractNumId w:val="11"/>
  </w:num>
  <w:num w:numId="29">
    <w:abstractNumId w:val="14"/>
  </w:num>
  <w:num w:numId="30">
    <w:abstractNumId w:val="29"/>
  </w:num>
  <w:num w:numId="31">
    <w:abstractNumId w:val="12"/>
  </w:num>
  <w:num w:numId="32">
    <w:abstractNumId w:val="27"/>
  </w:num>
  <w:num w:numId="3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4D0639"/>
    <w:rsid w:val="00001A44"/>
    <w:rsid w:val="000349DA"/>
    <w:rsid w:val="00040096"/>
    <w:rsid w:val="00050DE4"/>
    <w:rsid w:val="00057761"/>
    <w:rsid w:val="000766BD"/>
    <w:rsid w:val="000A7573"/>
    <w:rsid w:val="000B1A8E"/>
    <w:rsid w:val="000B5D1E"/>
    <w:rsid w:val="000C22B1"/>
    <w:rsid w:val="000D1459"/>
    <w:rsid w:val="000F761C"/>
    <w:rsid w:val="00103FC5"/>
    <w:rsid w:val="00185ED4"/>
    <w:rsid w:val="001B0F6B"/>
    <w:rsid w:val="001B19F1"/>
    <w:rsid w:val="001B1AB4"/>
    <w:rsid w:val="001C74A5"/>
    <w:rsid w:val="001D366D"/>
    <w:rsid w:val="001E510F"/>
    <w:rsid w:val="001F3CCF"/>
    <w:rsid w:val="0026199E"/>
    <w:rsid w:val="002B27E1"/>
    <w:rsid w:val="002B42F7"/>
    <w:rsid w:val="002C0E99"/>
    <w:rsid w:val="002E61E7"/>
    <w:rsid w:val="003030FD"/>
    <w:rsid w:val="00310C00"/>
    <w:rsid w:val="00357845"/>
    <w:rsid w:val="00365DB2"/>
    <w:rsid w:val="003910C7"/>
    <w:rsid w:val="003A104D"/>
    <w:rsid w:val="003A32D2"/>
    <w:rsid w:val="003A6379"/>
    <w:rsid w:val="003A70E0"/>
    <w:rsid w:val="003E029C"/>
    <w:rsid w:val="003F04C9"/>
    <w:rsid w:val="003F0BD4"/>
    <w:rsid w:val="00410D7D"/>
    <w:rsid w:val="00417071"/>
    <w:rsid w:val="00461AC4"/>
    <w:rsid w:val="004724F8"/>
    <w:rsid w:val="004737CA"/>
    <w:rsid w:val="004D0639"/>
    <w:rsid w:val="004D151E"/>
    <w:rsid w:val="004D240E"/>
    <w:rsid w:val="004D781B"/>
    <w:rsid w:val="0055379A"/>
    <w:rsid w:val="00595344"/>
    <w:rsid w:val="005C0CB9"/>
    <w:rsid w:val="005C521A"/>
    <w:rsid w:val="005D717A"/>
    <w:rsid w:val="00634B60"/>
    <w:rsid w:val="006902A4"/>
    <w:rsid w:val="006A4C18"/>
    <w:rsid w:val="006B3EC0"/>
    <w:rsid w:val="006D326B"/>
    <w:rsid w:val="007118DD"/>
    <w:rsid w:val="00723419"/>
    <w:rsid w:val="007B238D"/>
    <w:rsid w:val="007C0B94"/>
    <w:rsid w:val="007D09D7"/>
    <w:rsid w:val="007D2EFD"/>
    <w:rsid w:val="007E4E61"/>
    <w:rsid w:val="007F1B36"/>
    <w:rsid w:val="008218BD"/>
    <w:rsid w:val="00835043"/>
    <w:rsid w:val="0086424C"/>
    <w:rsid w:val="00865F13"/>
    <w:rsid w:val="008A28DE"/>
    <w:rsid w:val="008A3F25"/>
    <w:rsid w:val="008A5F93"/>
    <w:rsid w:val="008E3575"/>
    <w:rsid w:val="008E596A"/>
    <w:rsid w:val="008F1B76"/>
    <w:rsid w:val="008F5C15"/>
    <w:rsid w:val="009951D9"/>
    <w:rsid w:val="009C3A63"/>
    <w:rsid w:val="009E3412"/>
    <w:rsid w:val="00A02EBA"/>
    <w:rsid w:val="00A37FBE"/>
    <w:rsid w:val="00A46DB4"/>
    <w:rsid w:val="00A76632"/>
    <w:rsid w:val="00A914A3"/>
    <w:rsid w:val="00AC5621"/>
    <w:rsid w:val="00AD7255"/>
    <w:rsid w:val="00AE125C"/>
    <w:rsid w:val="00AF2701"/>
    <w:rsid w:val="00AF4BA7"/>
    <w:rsid w:val="00B24F2D"/>
    <w:rsid w:val="00BC326A"/>
    <w:rsid w:val="00BE42A1"/>
    <w:rsid w:val="00BF0570"/>
    <w:rsid w:val="00C0516A"/>
    <w:rsid w:val="00C14634"/>
    <w:rsid w:val="00C162B6"/>
    <w:rsid w:val="00C23D25"/>
    <w:rsid w:val="00C56332"/>
    <w:rsid w:val="00C671E9"/>
    <w:rsid w:val="00C7056F"/>
    <w:rsid w:val="00C90817"/>
    <w:rsid w:val="00CA74D9"/>
    <w:rsid w:val="00CC4E02"/>
    <w:rsid w:val="00D01145"/>
    <w:rsid w:val="00D01456"/>
    <w:rsid w:val="00D17632"/>
    <w:rsid w:val="00D36F99"/>
    <w:rsid w:val="00D658C6"/>
    <w:rsid w:val="00DF2B12"/>
    <w:rsid w:val="00E14C4C"/>
    <w:rsid w:val="00E21632"/>
    <w:rsid w:val="00E5711F"/>
    <w:rsid w:val="00E8502E"/>
    <w:rsid w:val="00EC1461"/>
    <w:rsid w:val="00EE138F"/>
    <w:rsid w:val="00EF09F7"/>
    <w:rsid w:val="00F06370"/>
    <w:rsid w:val="00F17796"/>
    <w:rsid w:val="00F40CAD"/>
    <w:rsid w:val="00F418F2"/>
    <w:rsid w:val="00F50088"/>
    <w:rsid w:val="00F54EE6"/>
    <w:rsid w:val="00F8324A"/>
    <w:rsid w:val="00F91155"/>
    <w:rsid w:val="00F93F0C"/>
    <w:rsid w:val="00FB2C84"/>
    <w:rsid w:val="00FE00AA"/>
    <w:rsid w:val="00FF38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7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332"/>
    <w:pPr>
      <w:ind w:left="720"/>
      <w:contextualSpacing/>
    </w:pPr>
  </w:style>
  <w:style w:type="paragraph" w:customStyle="1" w:styleId="Default">
    <w:name w:val="Default"/>
    <w:rsid w:val="007D2EFD"/>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unhideWhenUsed/>
    <w:rsid w:val="003F0B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0BD4"/>
  </w:style>
  <w:style w:type="paragraph" w:styleId="Footer">
    <w:name w:val="footer"/>
    <w:basedOn w:val="Normal"/>
    <w:link w:val="FooterChar"/>
    <w:uiPriority w:val="99"/>
    <w:semiHidden/>
    <w:unhideWhenUsed/>
    <w:rsid w:val="003F0B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0BD4"/>
  </w:style>
  <w:style w:type="character" w:styleId="Hyperlink">
    <w:name w:val="Hyperlink"/>
    <w:basedOn w:val="DefaultParagraphFont"/>
    <w:rsid w:val="00A37FBE"/>
    <w:rPr>
      <w:color w:val="0000FF"/>
      <w:u w:val="single"/>
    </w:rPr>
  </w:style>
  <w:style w:type="paragraph" w:styleId="BalloonText">
    <w:name w:val="Balloon Text"/>
    <w:basedOn w:val="Normal"/>
    <w:link w:val="BalloonTextChar"/>
    <w:uiPriority w:val="99"/>
    <w:semiHidden/>
    <w:unhideWhenUsed/>
    <w:rsid w:val="00F418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8F2"/>
    <w:rPr>
      <w:rFonts w:ascii="Tahoma" w:hAnsi="Tahoma" w:cs="Tahoma"/>
      <w:sz w:val="16"/>
      <w:szCs w:val="16"/>
    </w:rPr>
  </w:style>
  <w:style w:type="paragraph" w:styleId="NormalWeb">
    <w:name w:val="Normal (Web)"/>
    <w:basedOn w:val="Normal"/>
    <w:uiPriority w:val="99"/>
    <w:unhideWhenUsed/>
    <w:rsid w:val="0026199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2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B2C8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2C8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89416491">
      <w:bodyDiv w:val="1"/>
      <w:marLeft w:val="0"/>
      <w:marRight w:val="0"/>
      <w:marTop w:val="0"/>
      <w:marBottom w:val="0"/>
      <w:divBdr>
        <w:top w:val="none" w:sz="0" w:space="0" w:color="auto"/>
        <w:left w:val="none" w:sz="0" w:space="0" w:color="auto"/>
        <w:bottom w:val="none" w:sz="0" w:space="0" w:color="auto"/>
        <w:right w:val="none" w:sz="0" w:space="0" w:color="auto"/>
      </w:divBdr>
    </w:div>
    <w:div w:id="320548885">
      <w:bodyDiv w:val="1"/>
      <w:marLeft w:val="0"/>
      <w:marRight w:val="0"/>
      <w:marTop w:val="0"/>
      <w:marBottom w:val="0"/>
      <w:divBdr>
        <w:top w:val="none" w:sz="0" w:space="0" w:color="auto"/>
        <w:left w:val="none" w:sz="0" w:space="0" w:color="auto"/>
        <w:bottom w:val="none" w:sz="0" w:space="0" w:color="auto"/>
        <w:right w:val="none" w:sz="0" w:space="0" w:color="auto"/>
      </w:divBdr>
    </w:div>
    <w:div w:id="477497869">
      <w:bodyDiv w:val="1"/>
      <w:marLeft w:val="0"/>
      <w:marRight w:val="0"/>
      <w:marTop w:val="0"/>
      <w:marBottom w:val="0"/>
      <w:divBdr>
        <w:top w:val="none" w:sz="0" w:space="0" w:color="auto"/>
        <w:left w:val="none" w:sz="0" w:space="0" w:color="auto"/>
        <w:bottom w:val="none" w:sz="0" w:space="0" w:color="auto"/>
        <w:right w:val="none" w:sz="0" w:space="0" w:color="auto"/>
      </w:divBdr>
    </w:div>
    <w:div w:id="570234443">
      <w:bodyDiv w:val="1"/>
      <w:marLeft w:val="0"/>
      <w:marRight w:val="0"/>
      <w:marTop w:val="0"/>
      <w:marBottom w:val="0"/>
      <w:divBdr>
        <w:top w:val="none" w:sz="0" w:space="0" w:color="auto"/>
        <w:left w:val="none" w:sz="0" w:space="0" w:color="auto"/>
        <w:bottom w:val="none" w:sz="0" w:space="0" w:color="auto"/>
        <w:right w:val="none" w:sz="0" w:space="0" w:color="auto"/>
      </w:divBdr>
      <w:divsChild>
        <w:div w:id="200172321">
          <w:marLeft w:val="547"/>
          <w:marRight w:val="0"/>
          <w:marTop w:val="106"/>
          <w:marBottom w:val="0"/>
          <w:divBdr>
            <w:top w:val="none" w:sz="0" w:space="0" w:color="auto"/>
            <w:left w:val="none" w:sz="0" w:space="0" w:color="auto"/>
            <w:bottom w:val="none" w:sz="0" w:space="0" w:color="auto"/>
            <w:right w:val="none" w:sz="0" w:space="0" w:color="auto"/>
          </w:divBdr>
        </w:div>
        <w:div w:id="1358234655">
          <w:marLeft w:val="547"/>
          <w:marRight w:val="0"/>
          <w:marTop w:val="106"/>
          <w:marBottom w:val="0"/>
          <w:divBdr>
            <w:top w:val="none" w:sz="0" w:space="0" w:color="auto"/>
            <w:left w:val="none" w:sz="0" w:space="0" w:color="auto"/>
            <w:bottom w:val="none" w:sz="0" w:space="0" w:color="auto"/>
            <w:right w:val="none" w:sz="0" w:space="0" w:color="auto"/>
          </w:divBdr>
        </w:div>
        <w:div w:id="611865917">
          <w:marLeft w:val="547"/>
          <w:marRight w:val="0"/>
          <w:marTop w:val="106"/>
          <w:marBottom w:val="0"/>
          <w:divBdr>
            <w:top w:val="none" w:sz="0" w:space="0" w:color="auto"/>
            <w:left w:val="none" w:sz="0" w:space="0" w:color="auto"/>
            <w:bottom w:val="none" w:sz="0" w:space="0" w:color="auto"/>
            <w:right w:val="none" w:sz="0" w:space="0" w:color="auto"/>
          </w:divBdr>
        </w:div>
      </w:divsChild>
    </w:div>
    <w:div w:id="1668895626">
      <w:bodyDiv w:val="1"/>
      <w:marLeft w:val="0"/>
      <w:marRight w:val="0"/>
      <w:marTop w:val="0"/>
      <w:marBottom w:val="0"/>
      <w:divBdr>
        <w:top w:val="none" w:sz="0" w:space="0" w:color="auto"/>
        <w:left w:val="none" w:sz="0" w:space="0" w:color="auto"/>
        <w:bottom w:val="none" w:sz="0" w:space="0" w:color="auto"/>
        <w:right w:val="none" w:sz="0" w:space="0" w:color="auto"/>
      </w:divBdr>
      <w:divsChild>
        <w:div w:id="1187479117">
          <w:marLeft w:val="1166"/>
          <w:marRight w:val="0"/>
          <w:marTop w:val="101"/>
          <w:marBottom w:val="0"/>
          <w:divBdr>
            <w:top w:val="none" w:sz="0" w:space="0" w:color="auto"/>
            <w:left w:val="none" w:sz="0" w:space="0" w:color="auto"/>
            <w:bottom w:val="none" w:sz="0" w:space="0" w:color="auto"/>
            <w:right w:val="none" w:sz="0" w:space="0" w:color="auto"/>
          </w:divBdr>
        </w:div>
        <w:div w:id="887644026">
          <w:marLeft w:val="1166"/>
          <w:marRight w:val="0"/>
          <w:marTop w:val="101"/>
          <w:marBottom w:val="0"/>
          <w:divBdr>
            <w:top w:val="none" w:sz="0" w:space="0" w:color="auto"/>
            <w:left w:val="none" w:sz="0" w:space="0" w:color="auto"/>
            <w:bottom w:val="none" w:sz="0" w:space="0" w:color="auto"/>
            <w:right w:val="none" w:sz="0" w:space="0" w:color="auto"/>
          </w:divBdr>
        </w:div>
      </w:divsChild>
    </w:div>
    <w:div w:id="1956859715">
      <w:bodyDiv w:val="1"/>
      <w:marLeft w:val="0"/>
      <w:marRight w:val="0"/>
      <w:marTop w:val="0"/>
      <w:marBottom w:val="0"/>
      <w:divBdr>
        <w:top w:val="none" w:sz="0" w:space="0" w:color="auto"/>
        <w:left w:val="none" w:sz="0" w:space="0" w:color="auto"/>
        <w:bottom w:val="none" w:sz="0" w:space="0" w:color="auto"/>
        <w:right w:val="none" w:sz="0" w:space="0" w:color="auto"/>
      </w:divBdr>
      <w:divsChild>
        <w:div w:id="1937860643">
          <w:marLeft w:val="547"/>
          <w:marRight w:val="0"/>
          <w:marTop w:val="0"/>
          <w:marBottom w:val="0"/>
          <w:divBdr>
            <w:top w:val="none" w:sz="0" w:space="0" w:color="auto"/>
            <w:left w:val="none" w:sz="0" w:space="0" w:color="auto"/>
            <w:bottom w:val="none" w:sz="0" w:space="0" w:color="auto"/>
            <w:right w:val="none" w:sz="0" w:space="0" w:color="auto"/>
          </w:divBdr>
        </w:div>
        <w:div w:id="455609052">
          <w:marLeft w:val="1166"/>
          <w:marRight w:val="0"/>
          <w:marTop w:val="0"/>
          <w:marBottom w:val="0"/>
          <w:divBdr>
            <w:top w:val="none" w:sz="0" w:space="0" w:color="auto"/>
            <w:left w:val="none" w:sz="0" w:space="0" w:color="auto"/>
            <w:bottom w:val="none" w:sz="0" w:space="0" w:color="auto"/>
            <w:right w:val="none" w:sz="0" w:space="0" w:color="auto"/>
          </w:divBdr>
        </w:div>
        <w:div w:id="376975735">
          <w:marLeft w:val="547"/>
          <w:marRight w:val="0"/>
          <w:marTop w:val="0"/>
          <w:marBottom w:val="0"/>
          <w:divBdr>
            <w:top w:val="none" w:sz="0" w:space="0" w:color="auto"/>
            <w:left w:val="none" w:sz="0" w:space="0" w:color="auto"/>
            <w:bottom w:val="none" w:sz="0" w:space="0" w:color="auto"/>
            <w:right w:val="none" w:sz="0" w:space="0" w:color="auto"/>
          </w:divBdr>
        </w:div>
        <w:div w:id="1101222225">
          <w:marLeft w:val="547"/>
          <w:marRight w:val="0"/>
          <w:marTop w:val="0"/>
          <w:marBottom w:val="0"/>
          <w:divBdr>
            <w:top w:val="none" w:sz="0" w:space="0" w:color="auto"/>
            <w:left w:val="none" w:sz="0" w:space="0" w:color="auto"/>
            <w:bottom w:val="none" w:sz="0" w:space="0" w:color="auto"/>
            <w:right w:val="none" w:sz="0" w:space="0" w:color="auto"/>
          </w:divBdr>
        </w:div>
        <w:div w:id="984354944">
          <w:marLeft w:val="547"/>
          <w:marRight w:val="0"/>
          <w:marTop w:val="0"/>
          <w:marBottom w:val="0"/>
          <w:divBdr>
            <w:top w:val="none" w:sz="0" w:space="0" w:color="auto"/>
            <w:left w:val="none" w:sz="0" w:space="0" w:color="auto"/>
            <w:bottom w:val="none" w:sz="0" w:space="0" w:color="auto"/>
            <w:right w:val="none" w:sz="0" w:space="0" w:color="auto"/>
          </w:divBdr>
        </w:div>
        <w:div w:id="2053532466">
          <w:marLeft w:val="547"/>
          <w:marRight w:val="0"/>
          <w:marTop w:val="0"/>
          <w:marBottom w:val="0"/>
          <w:divBdr>
            <w:top w:val="none" w:sz="0" w:space="0" w:color="auto"/>
            <w:left w:val="none" w:sz="0" w:space="0" w:color="auto"/>
            <w:bottom w:val="none" w:sz="0" w:space="0" w:color="auto"/>
            <w:right w:val="none" w:sz="0" w:space="0" w:color="auto"/>
          </w:divBdr>
        </w:div>
        <w:div w:id="375814701">
          <w:marLeft w:val="547"/>
          <w:marRight w:val="0"/>
          <w:marTop w:val="0"/>
          <w:marBottom w:val="0"/>
          <w:divBdr>
            <w:top w:val="none" w:sz="0" w:space="0" w:color="auto"/>
            <w:left w:val="none" w:sz="0" w:space="0" w:color="auto"/>
            <w:bottom w:val="none" w:sz="0" w:space="0" w:color="auto"/>
            <w:right w:val="none" w:sz="0" w:space="0" w:color="auto"/>
          </w:divBdr>
        </w:div>
        <w:div w:id="898244655">
          <w:marLeft w:val="547"/>
          <w:marRight w:val="0"/>
          <w:marTop w:val="0"/>
          <w:marBottom w:val="0"/>
          <w:divBdr>
            <w:top w:val="none" w:sz="0" w:space="0" w:color="auto"/>
            <w:left w:val="none" w:sz="0" w:space="0" w:color="auto"/>
            <w:bottom w:val="none" w:sz="0" w:space="0" w:color="auto"/>
            <w:right w:val="none" w:sz="0" w:space="0" w:color="auto"/>
          </w:divBdr>
        </w:div>
        <w:div w:id="89640156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wnyric.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2077</Words>
  <Characters>11840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Erie 1 BOCES</Company>
  <LinksUpToDate>false</LinksUpToDate>
  <CharactersWithSpaces>13890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Holbrook, Jill</dc:creator>
  <cp:lastModifiedBy>Valerie Winegarden</cp:lastModifiedBy>
  <cp:revision>2</cp:revision>
  <cp:lastPrinted>2011-09-19T13:59:00Z</cp:lastPrinted>
  <dcterms:created xsi:type="dcterms:W3CDTF">2012-08-08T14:12:00Z</dcterms:created>
  <dcterms:modified xsi:type="dcterms:W3CDTF">2012-08-08T14:12:00Z</dcterms:modified>
</cp:coreProperties>
</file>